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w:t>
      </w:r>
      <w:r w:rsidR="007D6706">
        <w:rPr>
          <w:rFonts w:ascii="Arial" w:hAnsi="Arial" w:cs="Arial"/>
          <w:sz w:val="22"/>
          <w:szCs w:val="22"/>
        </w:rPr>
        <w:t xml:space="preserve">viscosity </w:t>
      </w:r>
      <w:r w:rsidRPr="000E1FD3">
        <w:rPr>
          <w:rFonts w:ascii="Arial" w:hAnsi="Arial" w:cs="Arial"/>
          <w:sz w:val="22"/>
          <w:szCs w:val="22"/>
        </w:rPr>
        <w:t>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A1143C">
        <w:rPr>
          <w:rFonts w:ascii="Arial" w:hAnsi="Arial" w:cs="Arial"/>
          <w:sz w:val="22"/>
          <w:szCs w:val="22"/>
        </w:rPr>
        <w:t>Q</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(by application and instrument schedule) and transmitter mounted integral (compact) to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A1143C">
        <w:rPr>
          <w:rFonts w:ascii="Arial" w:hAnsi="Arial" w:cs="Arial"/>
          <w:sz w:val="22"/>
          <w:szCs w:val="22"/>
        </w:rPr>
        <w:t>1” - 4</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5137E3">
        <w:rPr>
          <w:rFonts w:ascii="Arial" w:hAnsi="Arial" w:cs="Arial"/>
          <w:sz w:val="22"/>
          <w:szCs w:val="22"/>
        </w:rPr>
        <w:t>dual</w:t>
      </w:r>
      <w:r w:rsidR="007C6F39">
        <w:rPr>
          <w:rFonts w:ascii="Arial" w:hAnsi="Arial" w:cs="Arial"/>
          <w:sz w:val="22"/>
          <w:szCs w:val="22"/>
        </w:rPr>
        <w:t xml:space="preserve"> </w:t>
      </w:r>
      <w:r>
        <w:rPr>
          <w:rFonts w:ascii="Arial" w:hAnsi="Arial" w:cs="Arial"/>
          <w:sz w:val="22"/>
          <w:szCs w:val="22"/>
        </w:rPr>
        <w:t xml:space="preserve">tube </w:t>
      </w:r>
      <w:r w:rsidR="006233FD">
        <w:rPr>
          <w:rFonts w:ascii="Arial" w:hAnsi="Arial" w:cs="Arial"/>
          <w:sz w:val="22"/>
          <w:szCs w:val="22"/>
        </w:rPr>
        <w:t xml:space="preserve">T316/T316L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design to promote easy installation and maintenance</w:t>
      </w:r>
      <w:r w:rsidR="006233FD">
        <w:rPr>
          <w:rFonts w:ascii="Arial" w:hAnsi="Arial" w:cs="Arial"/>
          <w:sz w:val="22"/>
          <w:szCs w:val="22"/>
        </w:rPr>
        <w:t xml:space="preserve"> and low pressure loss in operation</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r w:rsidR="00A1143C">
        <w:rPr>
          <w:rFonts w:ascii="Arial" w:hAnsi="Arial" w:cs="Arial"/>
          <w:sz w:val="22"/>
          <w:szCs w:val="22"/>
        </w:rPr>
        <w:t>.</w:t>
      </w:r>
    </w:p>
    <w:p w:rsidR="00A1143C"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 xml:space="preserve">The measuring principal shall </w:t>
      </w:r>
      <w:r w:rsidR="00A1143C">
        <w:rPr>
          <w:rFonts w:ascii="Arial" w:hAnsi="Arial" w:cs="Arial"/>
          <w:sz w:val="22"/>
          <w:szCs w:val="22"/>
        </w:rPr>
        <w:t>be based on a multi-frequency mode of operation designed for enhanced density measurement and challenging fluid handling conditions.</w:t>
      </w:r>
    </w:p>
    <w:p w:rsidR="001F6EAF" w:rsidRDefault="00A1143C"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w:t>
      </w:r>
      <w:r w:rsidR="00616FAB">
        <w:rPr>
          <w:rFonts w:ascii="Arial" w:hAnsi="Arial" w:cs="Arial"/>
          <w:sz w:val="22"/>
          <w:szCs w:val="22"/>
        </w:rPr>
        <w:t>under the installation criteria specified in the technical documentation supplied with the meter.</w:t>
      </w:r>
    </w:p>
    <w:p w:rsidR="00A1143C" w:rsidRDefault="00A1143C"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pro</w:t>
      </w:r>
      <w:r w:rsidR="006233FD">
        <w:rPr>
          <w:rFonts w:ascii="Arial" w:hAnsi="Arial" w:cs="Arial"/>
          <w:sz w:val="22"/>
          <w:szCs w:val="22"/>
        </w:rPr>
        <w:t>duce</w:t>
      </w:r>
      <w:r>
        <w:rPr>
          <w:rFonts w:ascii="Arial" w:hAnsi="Arial" w:cs="Arial"/>
          <w:sz w:val="22"/>
          <w:szCs w:val="22"/>
        </w:rPr>
        <w:t xml:space="preserve"> a 0.0002 g/cc (</w:t>
      </w:r>
      <w:r w:rsidR="002973F9">
        <w:rPr>
          <w:rFonts w:ascii="Arial" w:hAnsi="Arial" w:cs="Arial"/>
          <w:sz w:val="22"/>
          <w:szCs w:val="22"/>
        </w:rPr>
        <w:t>0.</w:t>
      </w:r>
      <w:r>
        <w:rPr>
          <w:rFonts w:ascii="Arial" w:hAnsi="Arial" w:cs="Arial"/>
          <w:sz w:val="22"/>
          <w:szCs w:val="22"/>
        </w:rPr>
        <w:t>2 kg/m3) density base accuracy</w:t>
      </w:r>
      <w:r w:rsidR="006233FD">
        <w:rPr>
          <w:rFonts w:ascii="Arial" w:hAnsi="Arial" w:cs="Arial"/>
          <w:sz w:val="22"/>
          <w:szCs w:val="22"/>
        </w:rPr>
        <w:t>.</w:t>
      </w:r>
    </w:p>
    <w:p w:rsidR="00A1143C" w:rsidRDefault="00A1143C"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fully rated, secondary containment system equal to or greater than </w:t>
      </w:r>
      <w:r w:rsidR="006233FD">
        <w:rPr>
          <w:rFonts w:ascii="Arial" w:hAnsi="Arial" w:cs="Arial"/>
          <w:sz w:val="22"/>
          <w:szCs w:val="22"/>
        </w:rPr>
        <w:t xml:space="preserve">ANSI B16.5 600# </w:t>
      </w:r>
      <w:r>
        <w:rPr>
          <w:rFonts w:ascii="Arial" w:hAnsi="Arial" w:cs="Arial"/>
          <w:sz w:val="22"/>
          <w:szCs w:val="22"/>
        </w:rPr>
        <w:t xml:space="preserve">material class 1.1 </w:t>
      </w:r>
      <w:r w:rsidR="006233FD">
        <w:rPr>
          <w:rFonts w:ascii="Arial" w:hAnsi="Arial" w:cs="Arial"/>
          <w:sz w:val="22"/>
          <w:szCs w:val="22"/>
        </w:rPr>
        <w:t>(carbon steel)</w:t>
      </w:r>
      <w:r w:rsidR="007C366E">
        <w:rPr>
          <w:rFonts w:ascii="Arial" w:hAnsi="Arial" w:cs="Arial"/>
          <w:sz w:val="22"/>
          <w:szCs w:val="22"/>
        </w:rPr>
        <w:t xml:space="preserve"> </w:t>
      </w:r>
      <w:r w:rsidR="006233FD">
        <w:rPr>
          <w:rFonts w:ascii="Arial" w:hAnsi="Arial" w:cs="Arial"/>
          <w:sz w:val="22"/>
          <w:szCs w:val="22"/>
        </w:rPr>
        <w:t>pressure ratings.</w:t>
      </w:r>
    </w:p>
    <w:p w:rsidR="00A1143C" w:rsidRDefault="00A1143C"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ensure a </w:t>
      </w:r>
      <w:r w:rsidR="00616FAB">
        <w:rPr>
          <w:rFonts w:ascii="Arial" w:hAnsi="Arial" w:cs="Arial"/>
          <w:sz w:val="22"/>
          <w:szCs w:val="22"/>
        </w:rPr>
        <w:t>33</w:t>
      </w:r>
      <w:r>
        <w:rPr>
          <w:rFonts w:ascii="Arial" w:hAnsi="Arial" w:cs="Arial"/>
          <w:sz w:val="22"/>
          <w:szCs w:val="22"/>
        </w:rPr>
        <w:t xml:space="preserve">:1 </w:t>
      </w:r>
      <w:r w:rsidR="006233FD">
        <w:rPr>
          <w:rFonts w:ascii="Arial" w:hAnsi="Arial" w:cs="Arial"/>
          <w:sz w:val="22"/>
          <w:szCs w:val="22"/>
        </w:rPr>
        <w:t xml:space="preserve">or greater </w:t>
      </w:r>
      <w:r>
        <w:rPr>
          <w:rFonts w:ascii="Arial" w:hAnsi="Arial" w:cs="Arial"/>
          <w:sz w:val="22"/>
          <w:szCs w:val="22"/>
        </w:rPr>
        <w:t>measureable turndown</w:t>
      </w:r>
      <w:r w:rsidR="006233FD">
        <w:rPr>
          <w:rFonts w:ascii="Arial" w:hAnsi="Arial" w:cs="Arial"/>
          <w:sz w:val="22"/>
          <w:szCs w:val="22"/>
        </w:rPr>
        <w:t xml:space="preserve"> at the specified uncertainty.</w:t>
      </w:r>
      <w:r>
        <w:rPr>
          <w:rFonts w:ascii="Arial" w:hAnsi="Arial" w:cs="Arial"/>
          <w:sz w:val="22"/>
          <w:szCs w:val="22"/>
        </w:rPr>
        <w:t xml:space="preserve"> </w:t>
      </w:r>
    </w:p>
    <w:p w:rsidR="00102E83" w:rsidRPr="0001578C" w:rsidRDefault="007C366E" w:rsidP="0001578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w:t>
      </w:r>
      <w:r w:rsidR="00616FAB">
        <w:rPr>
          <w:rFonts w:ascii="Arial" w:hAnsi="Arial" w:cs="Arial"/>
          <w:sz w:val="22"/>
          <w:szCs w:val="22"/>
        </w:rPr>
        <w:t>flow meter</w:t>
      </w:r>
      <w:r>
        <w:rPr>
          <w:rFonts w:ascii="Arial" w:hAnsi="Arial" w:cs="Arial"/>
          <w:sz w:val="22"/>
          <w:szCs w:val="22"/>
        </w:rPr>
        <w:t xml:space="preserve"> shall be designed to perform in a fiscal </w:t>
      </w:r>
      <w:r w:rsidR="002973F9">
        <w:rPr>
          <w:rFonts w:ascii="Arial" w:hAnsi="Arial" w:cs="Arial"/>
          <w:sz w:val="22"/>
          <w:szCs w:val="22"/>
        </w:rPr>
        <w:t>custody measurement application</w:t>
      </w:r>
      <w:r>
        <w:rPr>
          <w:rFonts w:ascii="Arial" w:hAnsi="Arial" w:cs="Arial"/>
          <w:sz w:val="22"/>
          <w:szCs w:val="22"/>
        </w:rPr>
        <w:t xml:space="preserve"> and be provided with a National Type Evaluation Program certificate for </w:t>
      </w:r>
      <w:r w:rsidR="002973F9">
        <w:rPr>
          <w:rFonts w:ascii="Arial" w:hAnsi="Arial" w:cs="Arial"/>
          <w:sz w:val="22"/>
          <w:szCs w:val="22"/>
        </w:rPr>
        <w:t xml:space="preserve">country </w:t>
      </w:r>
      <w:r>
        <w:rPr>
          <w:rFonts w:ascii="Arial" w:hAnsi="Arial" w:cs="Arial"/>
          <w:sz w:val="22"/>
          <w:szCs w:val="22"/>
        </w:rPr>
        <w:t>compliance</w:t>
      </w:r>
      <w:r w:rsidR="0099214E">
        <w:rPr>
          <w:rFonts w:ascii="Arial" w:hAnsi="Arial" w:cs="Arial"/>
          <w:sz w:val="22"/>
          <w:szCs w:val="22"/>
        </w:rPr>
        <w:t xml:space="preserve"> as specified</w:t>
      </w:r>
      <w:r>
        <w:rPr>
          <w:rFonts w:ascii="Arial" w:hAnsi="Arial" w:cs="Arial"/>
          <w:sz w:val="22"/>
          <w:szCs w:val="22"/>
        </w:rPr>
        <w:t>.</w:t>
      </w: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integrally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lastRenderedPageBreak/>
        <w:t xml:space="preserve">1.     </w:t>
      </w:r>
      <w:r>
        <w:rPr>
          <w:rFonts w:ascii="Arial" w:hAnsi="Arial" w:cs="Arial"/>
          <w:sz w:val="22"/>
          <w:szCs w:val="22"/>
        </w:rPr>
        <w:tab/>
      </w:r>
      <w:r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6233FD">
        <w:rPr>
          <w:rFonts w:ascii="Arial" w:hAnsi="Arial" w:cs="Arial"/>
          <w:sz w:val="22"/>
          <w:szCs w:val="22"/>
        </w:rPr>
        <w:t>t</w:t>
      </w:r>
      <w:r w:rsidRPr="0020679B">
        <w:rPr>
          <w:rFonts w:ascii="Arial" w:hAnsi="Arial" w:cs="Arial"/>
          <w:sz w:val="22"/>
          <w:szCs w:val="22"/>
        </w:rPr>
        <w: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Pr="0020679B">
        <w:rPr>
          <w:rFonts w:ascii="Arial" w:hAnsi="Arial" w:cs="Arial"/>
          <w:sz w:val="22"/>
          <w:szCs w:val="22"/>
        </w:rPr>
        <w:t xml:space="preserve">messages, and support </w:t>
      </w:r>
      <w:r w:rsidR="00A8672A">
        <w:rPr>
          <w:rFonts w:ascii="Arial" w:hAnsi="Arial" w:cs="Arial"/>
          <w:sz w:val="22"/>
          <w:szCs w:val="22"/>
        </w:rPr>
        <w:t xml:space="preserve">at least </w:t>
      </w:r>
      <w:r w:rsidRPr="00294117">
        <w:rPr>
          <w:rFonts w:ascii="Arial" w:hAnsi="Arial" w:cs="Arial"/>
          <w:sz w:val="22"/>
          <w:szCs w:val="22"/>
        </w:rPr>
        <w:t>1</w:t>
      </w:r>
      <w:r w:rsidR="00294117" w:rsidRPr="00836085">
        <w:rPr>
          <w:rFonts w:ascii="Arial" w:hAnsi="Arial" w:cs="Arial"/>
          <w:sz w:val="22"/>
          <w:szCs w:val="22"/>
        </w:rPr>
        <w:t>9</w:t>
      </w:r>
      <w:r w:rsidRPr="0020679B">
        <w:rPr>
          <w:rFonts w:ascii="Arial" w:hAnsi="Arial" w:cs="Arial"/>
          <w:sz w:val="22"/>
          <w:szCs w:val="22"/>
        </w:rPr>
        <w:t xml:space="preserve"> standard languages. </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3</w:t>
      </w:r>
      <w:ins w:id="0" w:author="Nate Hedrick" w:date="2016-11-30T10:45:00Z">
        <w:r w:rsidR="00B56F91">
          <w:rPr>
            <w:rFonts w:ascii="Arial" w:hAnsi="Arial" w:cs="Arial"/>
            <w:sz w:val="22"/>
            <w:szCs w:val="22"/>
          </w:rPr>
          <w:t>.</w:t>
        </w:r>
      </w:ins>
      <w:r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Pr="0020679B">
        <w:rPr>
          <w:rFonts w:ascii="Arial" w:hAnsi="Arial" w:cs="Arial"/>
          <w:sz w:val="22"/>
          <w:szCs w:val="22"/>
        </w:rPr>
        <w:t xml:space="preserve">.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4.</w:t>
      </w:r>
      <w:r w:rsidRPr="0020679B">
        <w:rPr>
          <w:rFonts w:ascii="Arial" w:hAnsi="Arial" w:cs="Arial"/>
          <w:sz w:val="22"/>
          <w:szCs w:val="22"/>
        </w:rPr>
        <w:tab/>
        <w:t xml:space="preserve">The transmitter </w:t>
      </w:r>
      <w:r w:rsidR="00D329EA">
        <w:rPr>
          <w:rFonts w:ascii="Arial" w:hAnsi="Arial" w:cs="Arial"/>
          <w:sz w:val="22"/>
          <w:szCs w:val="22"/>
        </w:rPr>
        <w:t xml:space="preserve">primary </w:t>
      </w:r>
      <w:r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061C09">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 xml:space="preserve">(2)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Cor</w:t>
      </w:r>
      <w:r w:rsidRPr="0020679B">
        <w:rPr>
          <w:rFonts w:ascii="Arial" w:hAnsi="Arial" w:cs="Arial"/>
          <w:sz w:val="22"/>
          <w:szCs w:val="22"/>
        </w:rPr>
        <w:t>i</w:t>
      </w:r>
      <w:r>
        <w:rPr>
          <w:rFonts w:ascii="Arial" w:hAnsi="Arial" w:cs="Arial"/>
          <w:sz w:val="22"/>
          <w:szCs w:val="22"/>
        </w:rPr>
        <w:t>o</w:t>
      </w:r>
      <w:r w:rsidRPr="0020679B">
        <w:rPr>
          <w:rFonts w:ascii="Arial" w:hAnsi="Arial" w:cs="Arial"/>
          <w:sz w:val="22"/>
          <w:szCs w:val="22"/>
        </w:rPr>
        <w:t xml:space="preserve">lis flowmeter transmitter electronics; using an external third party signal converter is unacceptable. </w:t>
      </w: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Pr="0020679B">
        <w:rPr>
          <w:rFonts w:ascii="Arial" w:hAnsi="Arial" w:cs="Arial"/>
          <w:sz w:val="22"/>
          <w:szCs w:val="22"/>
        </w:rPr>
        <w:t xml:space="preserve">device drivers, instructions and pre-engineered code. </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061C09" w:rsidRPr="0020679B">
        <w:rPr>
          <w:rFonts w:ascii="Arial" w:hAnsi="Arial" w:cs="Arial"/>
          <w:sz w:val="22"/>
          <w:szCs w:val="22"/>
        </w:rPr>
        <w:t xml:space="preserve">The transmitter shall </w:t>
      </w:r>
      <w:r w:rsidR="00061C09">
        <w:rPr>
          <w:rFonts w:ascii="Arial" w:hAnsi="Arial" w:cs="Arial"/>
          <w:sz w:val="22"/>
          <w:szCs w:val="22"/>
        </w:rPr>
        <w:t xml:space="preserve">internally </w:t>
      </w:r>
      <w:r w:rsidR="00061C09" w:rsidRPr="0020679B">
        <w:rPr>
          <w:rFonts w:ascii="Arial" w:hAnsi="Arial" w:cs="Arial"/>
          <w:sz w:val="22"/>
          <w:szCs w:val="22"/>
        </w:rPr>
        <w:t>retain all setup parameters</w:t>
      </w:r>
      <w:r w:rsidR="00061C09">
        <w:rPr>
          <w:rFonts w:ascii="Arial" w:hAnsi="Arial" w:cs="Arial"/>
          <w:sz w:val="22"/>
          <w:szCs w:val="22"/>
        </w:rPr>
        <w:t>, calibration parameters</w:t>
      </w:r>
      <w:r w:rsidR="00061C09" w:rsidRPr="0020679B">
        <w:rPr>
          <w:rFonts w:ascii="Arial" w:hAnsi="Arial" w:cs="Arial"/>
          <w:sz w:val="22"/>
          <w:szCs w:val="22"/>
        </w:rPr>
        <w:t xml:space="preserve"> and acc</w:t>
      </w:r>
      <w:r w:rsidR="00061C09">
        <w:rPr>
          <w:rFonts w:ascii="Arial" w:hAnsi="Arial" w:cs="Arial"/>
          <w:sz w:val="22"/>
          <w:szCs w:val="22"/>
        </w:rPr>
        <w:t>umulated measurements</w:t>
      </w:r>
      <w:r w:rsidR="00061C09" w:rsidRPr="0020679B">
        <w:rPr>
          <w:rFonts w:ascii="Arial" w:hAnsi="Arial" w:cs="Arial"/>
          <w:sz w:val="22"/>
          <w:szCs w:val="22"/>
        </w:rPr>
        <w:t xml:space="preserve"> in non-volatile memory in the event of power failure.</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7C366E" w:rsidRDefault="00302BF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to validate measurement quality over the lifespan.</w:t>
      </w:r>
    </w:p>
    <w:p w:rsidR="007C366E" w:rsidRDefault="007C366E" w:rsidP="00746250">
      <w:pPr>
        <w:pStyle w:val="ListParagraph"/>
        <w:spacing w:after="120"/>
        <w:ind w:left="2160" w:hanging="720"/>
        <w:jc w:val="both"/>
        <w:rPr>
          <w:rFonts w:ascii="Arial" w:hAnsi="Arial" w:cs="Arial"/>
          <w:sz w:val="22"/>
          <w:szCs w:val="22"/>
        </w:rPr>
      </w:pPr>
      <w:r>
        <w:rPr>
          <w:rFonts w:ascii="Arial" w:hAnsi="Arial" w:cs="Arial"/>
          <w:sz w:val="22"/>
          <w:szCs w:val="22"/>
        </w:rPr>
        <w:t>10.   The transmitter shall provide access to service and monitoring parameters designed to identify transient or permanent process influences.</w:t>
      </w:r>
      <w:r w:rsidR="00746250" w:rsidRPr="0020679B">
        <w:rPr>
          <w:rFonts w:ascii="Arial" w:hAnsi="Arial" w:cs="Arial"/>
          <w:sz w:val="22"/>
          <w:szCs w:val="22"/>
        </w:rPr>
        <w:t xml:space="preserve"> </w:t>
      </w:r>
    </w:p>
    <w:p w:rsidR="00651F9F" w:rsidRDefault="007C366E" w:rsidP="00746250">
      <w:pPr>
        <w:pStyle w:val="ListParagraph"/>
        <w:spacing w:after="120"/>
        <w:ind w:left="2160" w:hanging="720"/>
        <w:jc w:val="both"/>
        <w:rPr>
          <w:rFonts w:ascii="Arial" w:hAnsi="Arial" w:cs="Arial"/>
          <w:sz w:val="22"/>
          <w:szCs w:val="22"/>
        </w:rPr>
      </w:pPr>
      <w:r>
        <w:rPr>
          <w:rFonts w:ascii="Arial" w:hAnsi="Arial" w:cs="Arial"/>
          <w:sz w:val="22"/>
          <w:szCs w:val="22"/>
        </w:rPr>
        <w:t>11.  The transmitter shall provide lock-out from vandalism or programming changes of K-factor and zero point when used for fiscal measurement</w:t>
      </w:r>
      <w:r w:rsidR="0099214E">
        <w:rPr>
          <w:rFonts w:ascii="Arial" w:hAnsi="Arial" w:cs="Arial"/>
          <w:sz w:val="22"/>
          <w:szCs w:val="22"/>
        </w:rPr>
        <w:t xml:space="preserve"> as specified.</w:t>
      </w:r>
      <w:r w:rsidR="00746250" w:rsidRPr="0020679B">
        <w:rPr>
          <w:rFonts w:ascii="Arial" w:hAnsi="Arial" w:cs="Arial"/>
          <w:sz w:val="22"/>
          <w:szCs w:val="22"/>
        </w:rPr>
        <w:t xml:space="preserve"> </w:t>
      </w:r>
    </w:p>
    <w:p w:rsidR="0001578C" w:rsidRDefault="0001578C"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lastRenderedPageBreak/>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061C09" w:rsidRDefault="00061C09" w:rsidP="00746250">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061C09" w:rsidRDefault="00061C09" w:rsidP="00746250">
      <w:pPr>
        <w:pStyle w:val="ListParagraph"/>
        <w:spacing w:after="120"/>
        <w:ind w:left="2160" w:hanging="720"/>
        <w:jc w:val="both"/>
        <w:rPr>
          <w:rFonts w:ascii="Arial" w:hAnsi="Arial" w:cs="Arial"/>
          <w:sz w:val="22"/>
          <w:szCs w:val="22"/>
        </w:rPr>
      </w:pPr>
      <w:bookmarkStart w:id="1" w:name="_GoBack"/>
      <w:bookmarkEnd w:id="1"/>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Each meter shall ship with a certificate of a 2-point calibration report exceeding stated standard accuracy of 0.1% </w:t>
      </w:r>
      <w:r w:rsidR="005B2828">
        <w:rPr>
          <w:rFonts w:cs="Arial"/>
          <w:szCs w:val="22"/>
        </w:rPr>
        <w:t xml:space="preserve">or 0.05%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3B0385" w:rsidRDefault="003B0385" w:rsidP="008A676C">
      <w:pPr>
        <w:pStyle w:val="Legal3"/>
        <w:numPr>
          <w:ilvl w:val="0"/>
          <w:numId w:val="0"/>
        </w:numPr>
        <w:spacing w:before="0" w:after="120"/>
        <w:ind w:left="720" w:hanging="720"/>
        <w:rPr>
          <w:rFonts w:cs="Arial"/>
          <w:szCs w:val="22"/>
        </w:rPr>
      </w:pPr>
    </w:p>
    <w:p w:rsidR="00294117" w:rsidRPr="008A676C" w:rsidRDefault="00294117"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lastRenderedPageBreak/>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061C09" w:rsidRPr="00B95E39" w:rsidRDefault="00061C09" w:rsidP="00061C0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lastRenderedPageBreak/>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DC8C916C"/>
    <w:lvl w:ilvl="0" w:tplc="6C742E48">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1578C"/>
    <w:rsid w:val="00061C09"/>
    <w:rsid w:val="00072928"/>
    <w:rsid w:val="00077C3C"/>
    <w:rsid w:val="000848C5"/>
    <w:rsid w:val="000A2AC8"/>
    <w:rsid w:val="000E7F55"/>
    <w:rsid w:val="00102E83"/>
    <w:rsid w:val="00132F03"/>
    <w:rsid w:val="00146CE2"/>
    <w:rsid w:val="00147133"/>
    <w:rsid w:val="00186B8E"/>
    <w:rsid w:val="0019182E"/>
    <w:rsid w:val="001C1426"/>
    <w:rsid w:val="001F6EAF"/>
    <w:rsid w:val="002176A0"/>
    <w:rsid w:val="00254454"/>
    <w:rsid w:val="002617C1"/>
    <w:rsid w:val="00294117"/>
    <w:rsid w:val="002973F9"/>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57040"/>
    <w:rsid w:val="00476704"/>
    <w:rsid w:val="00480B7C"/>
    <w:rsid w:val="00492F5F"/>
    <w:rsid w:val="004A344B"/>
    <w:rsid w:val="004A57B0"/>
    <w:rsid w:val="004C466B"/>
    <w:rsid w:val="00507A81"/>
    <w:rsid w:val="005137E3"/>
    <w:rsid w:val="00543A44"/>
    <w:rsid w:val="0054400E"/>
    <w:rsid w:val="0055235F"/>
    <w:rsid w:val="00587787"/>
    <w:rsid w:val="005B2828"/>
    <w:rsid w:val="005C6C50"/>
    <w:rsid w:val="005E26AA"/>
    <w:rsid w:val="005F4F0F"/>
    <w:rsid w:val="00616FAB"/>
    <w:rsid w:val="006233FD"/>
    <w:rsid w:val="006506F4"/>
    <w:rsid w:val="00651F9F"/>
    <w:rsid w:val="006742BE"/>
    <w:rsid w:val="00686007"/>
    <w:rsid w:val="006922F1"/>
    <w:rsid w:val="006A54B8"/>
    <w:rsid w:val="006B1D8A"/>
    <w:rsid w:val="006B301E"/>
    <w:rsid w:val="006C2A48"/>
    <w:rsid w:val="006D1283"/>
    <w:rsid w:val="00732CA9"/>
    <w:rsid w:val="007350A4"/>
    <w:rsid w:val="00740D52"/>
    <w:rsid w:val="00746250"/>
    <w:rsid w:val="00772E8C"/>
    <w:rsid w:val="007A0B2D"/>
    <w:rsid w:val="007C366E"/>
    <w:rsid w:val="007C6F39"/>
    <w:rsid w:val="007D6706"/>
    <w:rsid w:val="00801F59"/>
    <w:rsid w:val="00836085"/>
    <w:rsid w:val="008367C9"/>
    <w:rsid w:val="00837556"/>
    <w:rsid w:val="00852722"/>
    <w:rsid w:val="008906CA"/>
    <w:rsid w:val="00893487"/>
    <w:rsid w:val="00894958"/>
    <w:rsid w:val="0089561A"/>
    <w:rsid w:val="008A676C"/>
    <w:rsid w:val="008D2949"/>
    <w:rsid w:val="008E7DB4"/>
    <w:rsid w:val="008F0653"/>
    <w:rsid w:val="008F4C47"/>
    <w:rsid w:val="009323A7"/>
    <w:rsid w:val="00956295"/>
    <w:rsid w:val="00985EE1"/>
    <w:rsid w:val="0099214E"/>
    <w:rsid w:val="009A7447"/>
    <w:rsid w:val="009B619C"/>
    <w:rsid w:val="009F6988"/>
    <w:rsid w:val="00A1143C"/>
    <w:rsid w:val="00A84A42"/>
    <w:rsid w:val="00A8672A"/>
    <w:rsid w:val="00B130D8"/>
    <w:rsid w:val="00B47517"/>
    <w:rsid w:val="00B56F91"/>
    <w:rsid w:val="00B95E39"/>
    <w:rsid w:val="00C43481"/>
    <w:rsid w:val="00C51AFB"/>
    <w:rsid w:val="00CB3FBA"/>
    <w:rsid w:val="00CB6616"/>
    <w:rsid w:val="00CD1206"/>
    <w:rsid w:val="00D030F1"/>
    <w:rsid w:val="00D329EA"/>
    <w:rsid w:val="00D73E49"/>
    <w:rsid w:val="00DB3BAE"/>
    <w:rsid w:val="00E04E16"/>
    <w:rsid w:val="00E25640"/>
    <w:rsid w:val="00E73FFB"/>
    <w:rsid w:val="00EA69D0"/>
    <w:rsid w:val="00EC1C07"/>
    <w:rsid w:val="00EC265E"/>
    <w:rsid w:val="00EE5D1F"/>
    <w:rsid w:val="00F430E1"/>
    <w:rsid w:val="00F436B1"/>
    <w:rsid w:val="00F81F93"/>
    <w:rsid w:val="00FA1A0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A4C85-F821-47CD-87BB-B10689CA1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1804</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10</cp:revision>
  <cp:lastPrinted>2009-05-13T20:25:00Z</cp:lastPrinted>
  <dcterms:created xsi:type="dcterms:W3CDTF">2016-11-04T19:24:00Z</dcterms:created>
  <dcterms:modified xsi:type="dcterms:W3CDTF">2016-12-28T19:00:00Z</dcterms:modified>
</cp:coreProperties>
</file>