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316B85" w:rsidRDefault="005F4F0F" w:rsidP="006742BE">
      <w:pPr>
        <w:spacing w:after="120"/>
        <w:jc w:val="center"/>
        <w:rPr>
          <w:rFonts w:ascii="Arial" w:hAnsi="Arial" w:cs="Arial"/>
          <w:b/>
          <w:sz w:val="22"/>
          <w:szCs w:val="22"/>
        </w:rPr>
      </w:pPr>
      <w:r w:rsidRPr="00316B85">
        <w:rPr>
          <w:rFonts w:ascii="Arial" w:hAnsi="Arial" w:cs="Arial"/>
          <w:b/>
          <w:sz w:val="22"/>
          <w:szCs w:val="22"/>
        </w:rPr>
        <w:t xml:space="preserve">SECTION </w:t>
      </w:r>
      <w:r w:rsidR="00985EE1">
        <w:rPr>
          <w:rFonts w:ascii="Arial" w:hAnsi="Arial" w:cs="Arial"/>
          <w:b/>
          <w:sz w:val="22"/>
          <w:szCs w:val="22"/>
        </w:rPr>
        <w:t xml:space="preserve">40 </w:t>
      </w:r>
      <w:r w:rsidR="002617C1">
        <w:rPr>
          <w:rFonts w:ascii="Arial" w:hAnsi="Arial" w:cs="Arial"/>
          <w:b/>
          <w:sz w:val="22"/>
          <w:szCs w:val="22"/>
        </w:rPr>
        <w:t>71 73</w:t>
      </w:r>
    </w:p>
    <w:p w:rsidR="005C6C50" w:rsidRPr="00316B85" w:rsidRDefault="00F436B1" w:rsidP="0089561A">
      <w:pPr>
        <w:spacing w:after="120"/>
        <w:jc w:val="center"/>
        <w:rPr>
          <w:rFonts w:ascii="Arial" w:hAnsi="Arial" w:cs="Arial"/>
          <w:b/>
          <w:sz w:val="22"/>
          <w:szCs w:val="22"/>
        </w:rPr>
      </w:pPr>
      <w:r>
        <w:rPr>
          <w:rFonts w:ascii="Arial" w:hAnsi="Arial" w:cs="Arial"/>
          <w:b/>
          <w:sz w:val="22"/>
          <w:szCs w:val="22"/>
        </w:rPr>
        <w:t>CORIOLIS MASS</w:t>
      </w:r>
      <w:r w:rsidR="005C6C50" w:rsidRPr="00316B85">
        <w:rPr>
          <w:rFonts w:ascii="Arial" w:hAnsi="Arial" w:cs="Arial"/>
          <w:b/>
          <w:sz w:val="22"/>
          <w:szCs w:val="22"/>
        </w:rPr>
        <w:t xml:space="preserve"> FLOW MEASURING SYSTEM</w:t>
      </w:r>
    </w:p>
    <w:p w:rsidR="005C6C50" w:rsidRPr="00316B85" w:rsidRDefault="005C6C50" w:rsidP="0089561A">
      <w:pPr>
        <w:spacing w:after="120"/>
        <w:jc w:val="center"/>
        <w:rPr>
          <w:rFonts w:ascii="Arial" w:hAnsi="Arial" w:cs="Arial"/>
          <w:b/>
          <w:sz w:val="22"/>
          <w:szCs w:val="22"/>
        </w:rPr>
      </w:pPr>
    </w:p>
    <w:p w:rsidR="0089561A" w:rsidRDefault="003B710F" w:rsidP="0089561A">
      <w:pPr>
        <w:spacing w:after="120"/>
        <w:outlineLvl w:val="0"/>
        <w:rPr>
          <w:rFonts w:ascii="Arial" w:hAnsi="Arial" w:cs="Arial"/>
          <w:b/>
          <w:sz w:val="22"/>
          <w:szCs w:val="22"/>
          <w:u w:val="single"/>
        </w:rPr>
      </w:pPr>
      <w:r>
        <w:rPr>
          <w:rFonts w:ascii="Arial" w:hAnsi="Arial" w:cs="Arial"/>
          <w:b/>
          <w:sz w:val="22"/>
          <w:szCs w:val="22"/>
          <w:u w:val="single"/>
        </w:rPr>
        <w:t xml:space="preserve">PART 1 - </w:t>
      </w:r>
      <w:r w:rsidR="005C6C50" w:rsidRPr="00316B85">
        <w:rPr>
          <w:rFonts w:ascii="Arial" w:hAnsi="Arial" w:cs="Arial"/>
          <w:b/>
          <w:sz w:val="22"/>
          <w:szCs w:val="22"/>
          <w:u w:val="single"/>
        </w:rPr>
        <w:t>GENERAL</w:t>
      </w:r>
    </w:p>
    <w:p w:rsidR="00476704" w:rsidRPr="00316B85" w:rsidRDefault="0089561A" w:rsidP="0089561A">
      <w:pPr>
        <w:spacing w:after="120"/>
        <w:outlineLvl w:val="0"/>
        <w:rPr>
          <w:rFonts w:ascii="Arial" w:hAnsi="Arial" w:cs="Arial"/>
          <w:b/>
          <w:sz w:val="22"/>
          <w:szCs w:val="22"/>
          <w:u w:val="single"/>
        </w:rPr>
      </w:pPr>
      <w:r>
        <w:rPr>
          <w:rFonts w:ascii="Arial" w:hAnsi="Arial" w:cs="Arial"/>
          <w:b/>
          <w:sz w:val="22"/>
          <w:szCs w:val="22"/>
        </w:rPr>
        <w:t xml:space="preserve">1.01 </w:t>
      </w:r>
      <w:r w:rsidR="00732CA9" w:rsidRPr="00316B85">
        <w:rPr>
          <w:rFonts w:ascii="Arial" w:hAnsi="Arial" w:cs="Arial"/>
          <w:b/>
          <w:sz w:val="22"/>
          <w:szCs w:val="22"/>
        </w:rPr>
        <w:t>SUMMARY</w:t>
      </w:r>
    </w:p>
    <w:p w:rsidR="0055235F" w:rsidRPr="000E1FD3" w:rsidRDefault="0055235F" w:rsidP="00CD1206">
      <w:pPr>
        <w:numPr>
          <w:ilvl w:val="0"/>
          <w:numId w:val="1"/>
        </w:numPr>
        <w:spacing w:after="120"/>
        <w:ind w:firstLine="0"/>
        <w:rPr>
          <w:rFonts w:ascii="Arial" w:hAnsi="Arial" w:cs="Arial"/>
          <w:sz w:val="22"/>
          <w:szCs w:val="22"/>
        </w:rPr>
      </w:pPr>
      <w:r w:rsidRPr="000E1FD3">
        <w:rPr>
          <w:rFonts w:ascii="Arial" w:hAnsi="Arial" w:cs="Arial"/>
          <w:sz w:val="22"/>
          <w:szCs w:val="22"/>
        </w:rPr>
        <w:t>Coriolis flow meter for pe</w:t>
      </w:r>
      <w:r>
        <w:rPr>
          <w:rFonts w:ascii="Arial" w:hAnsi="Arial" w:cs="Arial"/>
          <w:sz w:val="22"/>
          <w:szCs w:val="22"/>
        </w:rPr>
        <w:t xml:space="preserve">rmanent installation </w:t>
      </w:r>
      <w:r w:rsidRPr="000E1FD3">
        <w:rPr>
          <w:rFonts w:ascii="Arial" w:hAnsi="Arial" w:cs="Arial"/>
          <w:sz w:val="22"/>
          <w:szCs w:val="22"/>
        </w:rPr>
        <w:t>above ground.  The meter shall utilize a measuring principle based on the controlled generation of Coriolis forces, whereby both translational and rotational movements are superimposed</w:t>
      </w:r>
      <w:r>
        <w:rPr>
          <w:rFonts w:ascii="Arial" w:hAnsi="Arial" w:cs="Arial"/>
          <w:sz w:val="22"/>
          <w:szCs w:val="22"/>
        </w:rPr>
        <w:t>.</w:t>
      </w:r>
      <w:r w:rsidRPr="000E1FD3">
        <w:rPr>
          <w:rFonts w:ascii="Arial" w:hAnsi="Arial" w:cs="Arial"/>
          <w:sz w:val="22"/>
          <w:szCs w:val="22"/>
        </w:rPr>
        <w:t xml:space="preserve"> </w:t>
      </w:r>
      <w:r>
        <w:rPr>
          <w:rFonts w:ascii="Arial" w:hAnsi="Arial" w:cs="Arial"/>
          <w:sz w:val="22"/>
          <w:szCs w:val="22"/>
        </w:rPr>
        <w:t>The Coriolis flow meter shall produce</w:t>
      </w:r>
      <w:r w:rsidRPr="000E1FD3">
        <w:rPr>
          <w:rFonts w:ascii="Arial" w:hAnsi="Arial" w:cs="Arial"/>
          <w:sz w:val="22"/>
          <w:szCs w:val="22"/>
        </w:rPr>
        <w:t xml:space="preserve"> flow rate, density, temperature and </w:t>
      </w:r>
      <w:r w:rsidR="007D6706">
        <w:rPr>
          <w:rFonts w:ascii="Arial" w:hAnsi="Arial" w:cs="Arial"/>
          <w:sz w:val="22"/>
          <w:szCs w:val="22"/>
        </w:rPr>
        <w:t xml:space="preserve">viscosity </w:t>
      </w:r>
      <w:r w:rsidRPr="000E1FD3">
        <w:rPr>
          <w:rFonts w:ascii="Arial" w:hAnsi="Arial" w:cs="Arial"/>
          <w:sz w:val="22"/>
          <w:szCs w:val="22"/>
        </w:rPr>
        <w:t>measurements</w:t>
      </w:r>
      <w:r>
        <w:rPr>
          <w:rFonts w:ascii="Arial" w:hAnsi="Arial" w:cs="Arial"/>
          <w:sz w:val="22"/>
          <w:szCs w:val="22"/>
        </w:rPr>
        <w:t xml:space="preserve"> when specified</w:t>
      </w:r>
      <w:r w:rsidRPr="000E1FD3">
        <w:rPr>
          <w:rFonts w:ascii="Arial" w:hAnsi="Arial" w:cs="Arial"/>
          <w:sz w:val="22"/>
          <w:szCs w:val="22"/>
        </w:rPr>
        <w:t>.</w:t>
      </w:r>
    </w:p>
    <w:p w:rsidR="00732CA9" w:rsidRPr="00316B85" w:rsidRDefault="00732CA9" w:rsidP="00CD1206">
      <w:pPr>
        <w:numPr>
          <w:ilvl w:val="0"/>
          <w:numId w:val="1"/>
        </w:numPr>
        <w:spacing w:after="120"/>
        <w:ind w:firstLine="0"/>
        <w:rPr>
          <w:rFonts w:ascii="Arial" w:hAnsi="Arial" w:cs="Arial"/>
          <w:sz w:val="22"/>
          <w:szCs w:val="22"/>
        </w:rPr>
      </w:pPr>
      <w:r w:rsidRPr="00316B85">
        <w:rPr>
          <w:rFonts w:ascii="Arial" w:hAnsi="Arial" w:cs="Arial"/>
          <w:sz w:val="22"/>
          <w:szCs w:val="22"/>
        </w:rPr>
        <w:t>Related Sections:</w:t>
      </w:r>
    </w:p>
    <w:p w:rsidR="00476704" w:rsidRPr="00316B85"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Control and Information System Scope and General Requirements</w:t>
      </w:r>
    </w:p>
    <w:p w:rsidR="005F4F0F"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Powered Instruments, General</w:t>
      </w:r>
    </w:p>
    <w:p w:rsidR="007350A4" w:rsidRDefault="007350A4" w:rsidP="00CD1206">
      <w:pPr>
        <w:spacing w:after="120"/>
        <w:rPr>
          <w:rFonts w:ascii="Arial" w:hAnsi="Arial" w:cs="Arial"/>
          <w:sz w:val="22"/>
          <w:szCs w:val="22"/>
        </w:rPr>
      </w:pPr>
    </w:p>
    <w:p w:rsidR="00363C94"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2</w:t>
      </w:r>
      <w:r w:rsidRPr="00316B85">
        <w:rPr>
          <w:rFonts w:ascii="Arial" w:hAnsi="Arial" w:cs="Arial"/>
          <w:b/>
          <w:sz w:val="22"/>
          <w:szCs w:val="22"/>
        </w:rPr>
        <w:t xml:space="preserve"> SUB</w:t>
      </w:r>
      <w:r w:rsidR="00363C94" w:rsidRPr="00316B85">
        <w:rPr>
          <w:rFonts w:ascii="Arial" w:hAnsi="Arial" w:cs="Arial"/>
          <w:b/>
          <w:sz w:val="22"/>
          <w:szCs w:val="22"/>
        </w:rPr>
        <w:t>MITTALS</w:t>
      </w:r>
    </w:p>
    <w:p w:rsidR="00732CA9" w:rsidRPr="00316B85" w:rsidRDefault="00363C94" w:rsidP="00CD1206">
      <w:pPr>
        <w:numPr>
          <w:ilvl w:val="0"/>
          <w:numId w:val="3"/>
        </w:numPr>
        <w:spacing w:after="120"/>
        <w:ind w:firstLine="0"/>
        <w:rPr>
          <w:rFonts w:ascii="Arial" w:hAnsi="Arial" w:cs="Arial"/>
          <w:sz w:val="22"/>
          <w:szCs w:val="22"/>
        </w:rPr>
      </w:pPr>
      <w:r w:rsidRPr="00316B85">
        <w:rPr>
          <w:rFonts w:ascii="Arial" w:hAnsi="Arial" w:cs="Arial"/>
          <w:sz w:val="22"/>
          <w:szCs w:val="22"/>
        </w:rPr>
        <w:t>Furnish complete Product Data, Shop Drawings, Test Reports, Operating Manuals, Record Drawings, Manufacturer’s certifications, Manufacturer’s Field Reports</w:t>
      </w:r>
    </w:p>
    <w:p w:rsidR="00732CA9" w:rsidRPr="00316B85" w:rsidRDefault="00732CA9" w:rsidP="00CD1206">
      <w:pPr>
        <w:numPr>
          <w:ilvl w:val="0"/>
          <w:numId w:val="3"/>
        </w:numPr>
        <w:spacing w:after="120"/>
        <w:ind w:firstLine="0"/>
        <w:rPr>
          <w:rFonts w:ascii="Arial" w:hAnsi="Arial" w:cs="Arial"/>
          <w:sz w:val="22"/>
          <w:szCs w:val="22"/>
        </w:rPr>
      </w:pPr>
      <w:r w:rsidRPr="00316B85">
        <w:rPr>
          <w:rFonts w:ascii="Arial" w:hAnsi="Arial" w:cs="Arial"/>
          <w:sz w:val="22"/>
          <w:szCs w:val="22"/>
        </w:rPr>
        <w:t>Product Data:</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Dimensional Drawings.</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Materials of Construction:</w:t>
      </w:r>
    </w:p>
    <w:p w:rsidR="00732CA9" w:rsidRPr="00316B85" w:rsidRDefault="006B301E" w:rsidP="00CD1206">
      <w:pPr>
        <w:pStyle w:val="Legal5"/>
        <w:numPr>
          <w:ilvl w:val="2"/>
          <w:numId w:val="3"/>
        </w:numPr>
        <w:spacing w:after="120"/>
        <w:ind w:firstLine="0"/>
        <w:rPr>
          <w:rFonts w:cs="Arial"/>
          <w:szCs w:val="22"/>
        </w:rPr>
      </w:pPr>
      <w:r>
        <w:rPr>
          <w:rFonts w:cs="Arial"/>
          <w:szCs w:val="22"/>
        </w:rPr>
        <w:t>Sensing</w:t>
      </w:r>
      <w:r w:rsidR="00732CA9" w:rsidRPr="00316B85">
        <w:rPr>
          <w:rFonts w:cs="Arial"/>
          <w:szCs w:val="22"/>
        </w:rPr>
        <w:t xml:space="preserve"> Tube.</w:t>
      </w:r>
    </w:p>
    <w:p w:rsidR="00732CA9" w:rsidRPr="00316B85" w:rsidRDefault="00D030F1" w:rsidP="00CD1206">
      <w:pPr>
        <w:pStyle w:val="Legal5"/>
        <w:numPr>
          <w:ilvl w:val="2"/>
          <w:numId w:val="3"/>
        </w:numPr>
        <w:spacing w:after="120"/>
        <w:ind w:firstLine="0"/>
        <w:rPr>
          <w:rFonts w:cs="Arial"/>
          <w:szCs w:val="22"/>
        </w:rPr>
      </w:pPr>
      <w:r>
        <w:rPr>
          <w:rFonts w:cs="Arial"/>
          <w:szCs w:val="22"/>
        </w:rPr>
        <w:t xml:space="preserve">Rated </w:t>
      </w:r>
      <w:r w:rsidR="006B301E">
        <w:rPr>
          <w:rFonts w:cs="Arial"/>
          <w:szCs w:val="22"/>
        </w:rPr>
        <w:t>Secondary Containment</w:t>
      </w:r>
      <w:r w:rsidR="00342B84">
        <w:rPr>
          <w:rFonts w:cs="Arial"/>
          <w:szCs w:val="22"/>
        </w:rPr>
        <w:t>.</w:t>
      </w:r>
    </w:p>
    <w:p w:rsidR="00732CA9" w:rsidRPr="00316B85" w:rsidRDefault="004A57B0" w:rsidP="00CD1206">
      <w:pPr>
        <w:pStyle w:val="Legal5"/>
        <w:numPr>
          <w:ilvl w:val="2"/>
          <w:numId w:val="3"/>
        </w:numPr>
        <w:spacing w:after="120"/>
        <w:ind w:firstLine="0"/>
        <w:rPr>
          <w:rFonts w:cs="Arial"/>
          <w:szCs w:val="22"/>
        </w:rPr>
      </w:pPr>
      <w:r>
        <w:rPr>
          <w:rFonts w:cs="Arial"/>
          <w:szCs w:val="22"/>
        </w:rPr>
        <w:t>Process Connection</w:t>
      </w:r>
      <w:r w:rsidR="00342B84">
        <w:rPr>
          <w:rFonts w:cs="Arial"/>
          <w:szCs w:val="22"/>
        </w:rPr>
        <w:t>.</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Measurement accuracy.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Range and range ability.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Enclosure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Classification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Power:</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Voltage.</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Wattage.</w:t>
      </w:r>
    </w:p>
    <w:p w:rsidR="0055235F" w:rsidRPr="00746250" w:rsidRDefault="00732CA9" w:rsidP="00746250">
      <w:pPr>
        <w:pStyle w:val="Legal4"/>
        <w:numPr>
          <w:ilvl w:val="1"/>
          <w:numId w:val="3"/>
        </w:numPr>
        <w:spacing w:after="120"/>
        <w:ind w:firstLine="0"/>
        <w:rPr>
          <w:rFonts w:cs="Arial"/>
          <w:szCs w:val="22"/>
        </w:rPr>
      </w:pPr>
      <w:r w:rsidRPr="00316B85">
        <w:rPr>
          <w:rFonts w:cs="Arial"/>
          <w:szCs w:val="22"/>
        </w:rPr>
        <w:t>Output options.</w:t>
      </w:r>
    </w:p>
    <w:p w:rsidR="0055235F" w:rsidRDefault="0055235F"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Pr="00316B85" w:rsidRDefault="00746250" w:rsidP="00DB3BAE">
      <w:pPr>
        <w:pStyle w:val="Legal4"/>
        <w:numPr>
          <w:ilvl w:val="0"/>
          <w:numId w:val="0"/>
        </w:numPr>
        <w:spacing w:after="120"/>
        <w:ind w:left="1440"/>
        <w:rPr>
          <w:rFonts w:cs="Arial"/>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lastRenderedPageBreak/>
        <w:t>1.0</w:t>
      </w:r>
      <w:r w:rsidR="0055235F">
        <w:rPr>
          <w:rFonts w:ascii="Arial" w:hAnsi="Arial" w:cs="Arial"/>
          <w:b/>
          <w:sz w:val="22"/>
          <w:szCs w:val="22"/>
        </w:rPr>
        <w:t>3</w:t>
      </w:r>
      <w:r w:rsidR="00732CA9" w:rsidRPr="00316B85">
        <w:rPr>
          <w:rFonts w:ascii="Arial" w:hAnsi="Arial" w:cs="Arial"/>
          <w:b/>
          <w:sz w:val="22"/>
          <w:szCs w:val="22"/>
        </w:rPr>
        <w:t xml:space="preserve"> </w:t>
      </w:r>
      <w:r w:rsidR="009A7447" w:rsidRPr="00316B85">
        <w:rPr>
          <w:rFonts w:ascii="Arial" w:hAnsi="Arial" w:cs="Arial"/>
          <w:b/>
          <w:sz w:val="22"/>
          <w:szCs w:val="22"/>
        </w:rPr>
        <w:t>QUALITY ASSURANCE</w:t>
      </w:r>
    </w:p>
    <w:p w:rsidR="009A7447" w:rsidRPr="00316B85" w:rsidRDefault="009A7447" w:rsidP="00CD1206">
      <w:pPr>
        <w:pStyle w:val="Legal3"/>
        <w:numPr>
          <w:ilvl w:val="0"/>
          <w:numId w:val="5"/>
        </w:numPr>
        <w:spacing w:before="0" w:after="120"/>
        <w:ind w:firstLine="0"/>
        <w:rPr>
          <w:rFonts w:cs="Arial"/>
          <w:szCs w:val="22"/>
        </w:rPr>
      </w:pPr>
      <w:r w:rsidRPr="00316B85">
        <w:rPr>
          <w:rFonts w:cs="Arial"/>
          <w:szCs w:val="22"/>
        </w:rPr>
        <w:t xml:space="preserve">Manufacture instruments </w:t>
      </w:r>
      <w:r w:rsidR="00746250">
        <w:rPr>
          <w:rFonts w:cs="Arial"/>
          <w:szCs w:val="22"/>
        </w:rPr>
        <w:t xml:space="preserve">in </w:t>
      </w:r>
      <w:r w:rsidRPr="00316B85">
        <w:rPr>
          <w:rFonts w:cs="Arial"/>
          <w:szCs w:val="22"/>
        </w:rPr>
        <w:t>facilities certified to the quality standards of ISO Standard 9001 - Quality Systems - Model for Quality Assurance in Design/Development, Production, Installation, and Servicing.</w:t>
      </w:r>
    </w:p>
    <w:p w:rsidR="007350A4" w:rsidRPr="00316B85" w:rsidRDefault="007350A4" w:rsidP="00DB3BAE">
      <w:pPr>
        <w:spacing w:after="120"/>
        <w:ind w:left="1440"/>
        <w:rPr>
          <w:rFonts w:ascii="Arial" w:hAnsi="Arial" w:cs="Arial"/>
          <w:sz w:val="22"/>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4</w:t>
      </w:r>
      <w:r>
        <w:rPr>
          <w:rFonts w:ascii="Arial" w:hAnsi="Arial" w:cs="Arial"/>
          <w:b/>
          <w:sz w:val="22"/>
          <w:szCs w:val="22"/>
        </w:rPr>
        <w:t xml:space="preserve"> D</w:t>
      </w:r>
      <w:r w:rsidR="009A7447" w:rsidRPr="00316B85">
        <w:rPr>
          <w:rFonts w:ascii="Arial" w:hAnsi="Arial" w:cs="Arial"/>
          <w:b/>
          <w:sz w:val="22"/>
          <w:szCs w:val="22"/>
        </w:rPr>
        <w:t>ELIVERY, STORAGE, AND HANDLING</w:t>
      </w:r>
    </w:p>
    <w:p w:rsidR="009A7447" w:rsidRPr="00316B85" w:rsidRDefault="009A7447" w:rsidP="00CD1206">
      <w:pPr>
        <w:numPr>
          <w:ilvl w:val="0"/>
          <w:numId w:val="6"/>
        </w:numPr>
        <w:tabs>
          <w:tab w:val="clear" w:pos="1005"/>
          <w:tab w:val="num" w:pos="720"/>
        </w:tabs>
        <w:spacing w:after="120"/>
        <w:ind w:left="720" w:firstLine="0"/>
        <w:rPr>
          <w:rFonts w:ascii="Arial" w:hAnsi="Arial" w:cs="Arial"/>
          <w:sz w:val="22"/>
          <w:szCs w:val="22"/>
        </w:rPr>
      </w:pPr>
      <w:r w:rsidRPr="00316B85">
        <w:rPr>
          <w:rFonts w:ascii="Arial" w:hAnsi="Arial" w:cs="Arial"/>
          <w:sz w:val="22"/>
          <w:szCs w:val="22"/>
        </w:rPr>
        <w:t>Store all instruments in a dedicated structure with space conditioning to meet the recommended storage requirements provided by the Manufacturer.</w:t>
      </w:r>
    </w:p>
    <w:p w:rsidR="009A7447" w:rsidRPr="00DB3BAE" w:rsidRDefault="009A7447" w:rsidP="00CD1206">
      <w:pPr>
        <w:numPr>
          <w:ilvl w:val="0"/>
          <w:numId w:val="6"/>
        </w:numPr>
        <w:tabs>
          <w:tab w:val="clear" w:pos="1005"/>
          <w:tab w:val="num" w:pos="720"/>
        </w:tabs>
        <w:spacing w:after="120"/>
        <w:ind w:left="720" w:firstLine="0"/>
        <w:rPr>
          <w:rFonts w:ascii="Arial" w:hAnsi="Arial" w:cs="Arial"/>
          <w:b/>
          <w:sz w:val="22"/>
          <w:szCs w:val="22"/>
        </w:rPr>
      </w:pPr>
      <w:r w:rsidRPr="00316B85">
        <w:rPr>
          <w:rFonts w:ascii="Arial" w:hAnsi="Arial" w:cs="Arial"/>
          <w:sz w:val="22"/>
          <w:szCs w:val="22"/>
        </w:rPr>
        <w:t>Any instruments that are not stored in strict conformance with the Manufacturer’s recommendation shall be replaced.</w:t>
      </w:r>
    </w:p>
    <w:p w:rsidR="007350A4" w:rsidRPr="00316B85" w:rsidRDefault="007350A4" w:rsidP="00DB3BAE">
      <w:pPr>
        <w:spacing w:after="120"/>
        <w:ind w:left="720"/>
        <w:rPr>
          <w:rFonts w:ascii="Arial" w:hAnsi="Arial" w:cs="Arial"/>
          <w:b/>
          <w:sz w:val="22"/>
          <w:szCs w:val="22"/>
        </w:rPr>
      </w:pPr>
    </w:p>
    <w:p w:rsidR="009A7447" w:rsidRPr="0089561A" w:rsidRDefault="0089561A" w:rsidP="0089561A">
      <w:pPr>
        <w:tabs>
          <w:tab w:val="left" w:pos="540"/>
        </w:tabs>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5</w:t>
      </w:r>
      <w:r w:rsidR="00732CA9" w:rsidRPr="00316B85">
        <w:rPr>
          <w:rFonts w:ascii="Arial" w:hAnsi="Arial" w:cs="Arial"/>
          <w:b/>
          <w:sz w:val="22"/>
          <w:szCs w:val="22"/>
        </w:rPr>
        <w:t xml:space="preserve"> </w:t>
      </w:r>
      <w:r w:rsidR="009A7447" w:rsidRPr="00316B85">
        <w:rPr>
          <w:rFonts w:ascii="Arial" w:hAnsi="Arial" w:cs="Arial"/>
          <w:b/>
          <w:sz w:val="22"/>
          <w:szCs w:val="22"/>
        </w:rPr>
        <w:t>PROJECT OR SITE CONDITIONS</w:t>
      </w:r>
    </w:p>
    <w:p w:rsidR="00732CA9" w:rsidRDefault="009A7447" w:rsidP="00CD1206">
      <w:pPr>
        <w:pStyle w:val="Legal3"/>
        <w:numPr>
          <w:ilvl w:val="0"/>
          <w:numId w:val="7"/>
        </w:numPr>
        <w:spacing w:before="0" w:after="120"/>
        <w:ind w:firstLine="0"/>
        <w:rPr>
          <w:rFonts w:cs="Arial"/>
          <w:szCs w:val="22"/>
        </w:rPr>
      </w:pPr>
      <w:r w:rsidRPr="00316B85">
        <w:rPr>
          <w:rFonts w:cs="Arial"/>
          <w:szCs w:val="22"/>
        </w:rPr>
        <w:t xml:space="preserve">Provide instruments suitable for the installed site conditions including, but not limited to, material compatibility, site altitude, process and ambient temperature, and humidity conditions. </w:t>
      </w:r>
    </w:p>
    <w:p w:rsidR="007350A4" w:rsidRPr="00316B85" w:rsidRDefault="007350A4" w:rsidP="00DB3BAE">
      <w:pPr>
        <w:pStyle w:val="Legal3"/>
        <w:numPr>
          <w:ilvl w:val="0"/>
          <w:numId w:val="0"/>
        </w:numPr>
        <w:spacing w:before="0" w:after="120"/>
        <w:ind w:left="720"/>
        <w:rPr>
          <w:rFonts w:cs="Arial"/>
          <w:szCs w:val="22"/>
        </w:rPr>
      </w:pPr>
    </w:p>
    <w:p w:rsidR="0055235F" w:rsidRPr="00746250" w:rsidRDefault="00732CA9" w:rsidP="00746250">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6</w:t>
      </w:r>
      <w:r w:rsidRPr="00316B85">
        <w:rPr>
          <w:rFonts w:ascii="Arial" w:hAnsi="Arial" w:cs="Arial"/>
          <w:b/>
          <w:sz w:val="22"/>
          <w:szCs w:val="22"/>
        </w:rPr>
        <w:t xml:space="preserve"> CALIBRATION AND WARR</w:t>
      </w:r>
      <w:r w:rsidR="002F68F5">
        <w:rPr>
          <w:rFonts w:ascii="Arial" w:hAnsi="Arial" w:cs="Arial"/>
          <w:b/>
          <w:sz w:val="22"/>
          <w:szCs w:val="22"/>
        </w:rPr>
        <w:t>A</w:t>
      </w:r>
      <w:r w:rsidRPr="00316B85">
        <w:rPr>
          <w:rFonts w:ascii="Arial" w:hAnsi="Arial" w:cs="Arial"/>
          <w:b/>
          <w:sz w:val="22"/>
          <w:szCs w:val="22"/>
        </w:rPr>
        <w:t>NTY</w:t>
      </w:r>
    </w:p>
    <w:p w:rsidR="0055235F" w:rsidRPr="0020679B" w:rsidRDefault="0055235F" w:rsidP="00CD1206">
      <w:pPr>
        <w:numPr>
          <w:ilvl w:val="0"/>
          <w:numId w:val="2"/>
        </w:numPr>
        <w:spacing w:after="120"/>
        <w:ind w:firstLine="0"/>
        <w:jc w:val="both"/>
        <w:rPr>
          <w:rFonts w:ascii="Arial" w:hAnsi="Arial" w:cs="Arial"/>
          <w:sz w:val="22"/>
          <w:szCs w:val="22"/>
        </w:rPr>
      </w:pPr>
      <w:r w:rsidRPr="0020679B">
        <w:rPr>
          <w:rFonts w:ascii="Arial" w:hAnsi="Arial" w:cs="Arial"/>
          <w:sz w:val="22"/>
          <w:szCs w:val="22"/>
        </w:rPr>
        <w:t>The meter shall have standard one year warranty fr</w:t>
      </w:r>
      <w:r w:rsidR="00746250">
        <w:rPr>
          <w:rFonts w:ascii="Arial" w:hAnsi="Arial" w:cs="Arial"/>
          <w:sz w:val="22"/>
          <w:szCs w:val="22"/>
        </w:rPr>
        <w:t>om date of shipment.  If</w:t>
      </w:r>
      <w:r w:rsidRPr="0020679B">
        <w:rPr>
          <w:rFonts w:ascii="Arial" w:hAnsi="Arial" w:cs="Arial"/>
          <w:sz w:val="22"/>
          <w:szCs w:val="22"/>
        </w:rPr>
        <w:t xml:space="preserve"> the meter is commissioned by a factory certified technician, the warranty is extended to three years from the date of shipment. </w:t>
      </w:r>
    </w:p>
    <w:p w:rsidR="00254454" w:rsidRPr="00F436B1" w:rsidRDefault="00254454" w:rsidP="00CD1206">
      <w:pPr>
        <w:spacing w:after="120"/>
        <w:rPr>
          <w:rFonts w:ascii="Arial" w:hAnsi="Arial" w:cs="Arial"/>
          <w:sz w:val="22"/>
          <w:szCs w:val="22"/>
        </w:rPr>
      </w:pPr>
    </w:p>
    <w:p w:rsidR="00732CA9"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7</w:t>
      </w:r>
      <w:r w:rsidRPr="00316B85">
        <w:rPr>
          <w:rFonts w:ascii="Arial" w:hAnsi="Arial" w:cs="Arial"/>
          <w:b/>
          <w:sz w:val="22"/>
          <w:szCs w:val="22"/>
        </w:rPr>
        <w:t xml:space="preserve"> MAINTENANCE</w:t>
      </w:r>
    </w:p>
    <w:p w:rsidR="00363C94" w:rsidRDefault="00732CA9" w:rsidP="0089561A">
      <w:pPr>
        <w:pStyle w:val="Legal3"/>
        <w:numPr>
          <w:ilvl w:val="0"/>
          <w:numId w:val="0"/>
        </w:numPr>
        <w:spacing w:before="0" w:after="120"/>
        <w:ind w:left="691"/>
        <w:rPr>
          <w:rFonts w:cs="Arial"/>
          <w:szCs w:val="22"/>
        </w:rPr>
      </w:pPr>
      <w:r w:rsidRPr="00316B85">
        <w:rPr>
          <w:rFonts w:cs="Arial"/>
          <w:szCs w:val="22"/>
        </w:rPr>
        <w:t xml:space="preserve">A. </w:t>
      </w:r>
      <w:r w:rsidR="001C1426">
        <w:rPr>
          <w:rFonts w:cs="Arial"/>
          <w:szCs w:val="22"/>
        </w:rPr>
        <w:tab/>
      </w:r>
      <w:r w:rsidR="00CD1206">
        <w:rPr>
          <w:rFonts w:cs="Arial"/>
          <w:szCs w:val="22"/>
        </w:rPr>
        <w:t xml:space="preserve">Provide all parts or materials </w:t>
      </w:r>
      <w:r w:rsidRPr="00316B85">
        <w:rPr>
          <w:rFonts w:cs="Arial"/>
          <w:szCs w:val="22"/>
        </w:rPr>
        <w:t>necessary for maintenance and calibration purposes throughout the warranty period. Deliver all of these supplies before project substantial completion.</w:t>
      </w:r>
    </w:p>
    <w:p w:rsidR="00342B84" w:rsidRDefault="00342B84" w:rsidP="0089561A">
      <w:pPr>
        <w:pStyle w:val="Legal3"/>
        <w:numPr>
          <w:ilvl w:val="0"/>
          <w:numId w:val="0"/>
        </w:numPr>
        <w:spacing w:before="0" w:after="120"/>
        <w:ind w:left="691"/>
        <w:rPr>
          <w:rFonts w:cs="Arial"/>
          <w:szCs w:val="22"/>
        </w:rPr>
      </w:pPr>
    </w:p>
    <w:p w:rsidR="00342B84" w:rsidRPr="00F65146" w:rsidRDefault="00342B84" w:rsidP="00342B84">
      <w:pPr>
        <w:pStyle w:val="Legal3"/>
        <w:numPr>
          <w:ilvl w:val="0"/>
          <w:numId w:val="0"/>
        </w:numPr>
        <w:spacing w:before="0" w:after="120"/>
        <w:rPr>
          <w:rFonts w:cs="Arial"/>
          <w:b/>
          <w:szCs w:val="22"/>
        </w:rPr>
      </w:pPr>
      <w:r w:rsidRPr="00F65146">
        <w:rPr>
          <w:rFonts w:cs="Arial"/>
          <w:b/>
          <w:szCs w:val="22"/>
        </w:rPr>
        <w:t>1.08 LIFECYCLE MANAGEMENT</w:t>
      </w:r>
    </w:p>
    <w:p w:rsidR="00342B84" w:rsidRPr="00316B85" w:rsidRDefault="00342B84" w:rsidP="00342B84">
      <w:pPr>
        <w:pStyle w:val="Legal3"/>
        <w:numPr>
          <w:ilvl w:val="0"/>
          <w:numId w:val="0"/>
        </w:numPr>
        <w:spacing w:before="0" w:after="120"/>
        <w:rPr>
          <w:rFonts w:cs="Arial"/>
          <w:szCs w:val="22"/>
        </w:rPr>
      </w:pPr>
      <w:r>
        <w:rPr>
          <w:rFonts w:cs="Arial"/>
          <w:szCs w:val="22"/>
        </w:rPr>
        <w:tab/>
        <w:t>A.</w:t>
      </w:r>
      <w:r>
        <w:rPr>
          <w:rFonts w:cs="Arial"/>
          <w:szCs w:val="22"/>
        </w:rPr>
        <w:tab/>
        <w:t>Instrument documentation, like original calibration certificates, manuals and product stat</w:t>
      </w:r>
      <w:r w:rsidR="004A344B">
        <w:rPr>
          <w:rFonts w:cs="Arial"/>
          <w:szCs w:val="22"/>
        </w:rPr>
        <w:t>us information shall be accessible</w:t>
      </w:r>
      <w:r>
        <w:rPr>
          <w:rFonts w:cs="Arial"/>
          <w:szCs w:val="22"/>
        </w:rPr>
        <w:t xml:space="preserve"> via a web enabled system with a license.  The instrument specific information shall be access</w:t>
      </w:r>
      <w:r w:rsidR="004A344B">
        <w:rPr>
          <w:rFonts w:cs="Arial"/>
          <w:szCs w:val="22"/>
        </w:rPr>
        <w:t>ed</w:t>
      </w:r>
      <w:r>
        <w:rPr>
          <w:rFonts w:cs="Arial"/>
          <w:szCs w:val="22"/>
        </w:rPr>
        <w:t xml:space="preserve"> via serial number.  When services are provided by an authorized service provid</w:t>
      </w:r>
      <w:r w:rsidR="004A344B">
        <w:rPr>
          <w:rFonts w:cs="Arial"/>
          <w:szCs w:val="22"/>
        </w:rPr>
        <w:t>er, the service information (ex.</w:t>
      </w:r>
      <w:r>
        <w:rPr>
          <w:rFonts w:cs="Arial"/>
          <w:szCs w:val="22"/>
        </w:rPr>
        <w:t xml:space="preserve"> subsequent field calibrations</w:t>
      </w:r>
      <w:r w:rsidR="004A344B">
        <w:rPr>
          <w:rFonts w:cs="Arial"/>
          <w:szCs w:val="22"/>
        </w:rPr>
        <w:t>)</w:t>
      </w:r>
      <w:r>
        <w:rPr>
          <w:rFonts w:cs="Arial"/>
          <w:szCs w:val="22"/>
        </w:rPr>
        <w:t xml:space="preserve"> shall be archived and accessible via this web enabled system.</w:t>
      </w:r>
    </w:p>
    <w:p w:rsidR="00CB3FBA" w:rsidRDefault="00CB3FBA" w:rsidP="0089561A">
      <w:pPr>
        <w:spacing w:after="120"/>
        <w:rPr>
          <w:rFonts w:ascii="Arial" w:hAnsi="Arial" w:cs="Arial"/>
          <w:b/>
          <w:sz w:val="22"/>
          <w:szCs w:val="22"/>
          <w:u w:val="single"/>
        </w:rPr>
      </w:pPr>
    </w:p>
    <w:p w:rsidR="005F4F0F" w:rsidRDefault="003B710F" w:rsidP="0089561A">
      <w:pPr>
        <w:spacing w:after="120"/>
        <w:rPr>
          <w:rFonts w:ascii="Arial" w:hAnsi="Arial" w:cs="Arial"/>
          <w:b/>
          <w:sz w:val="22"/>
          <w:szCs w:val="22"/>
          <w:u w:val="single"/>
        </w:rPr>
      </w:pPr>
      <w:r>
        <w:rPr>
          <w:rFonts w:ascii="Arial" w:hAnsi="Arial" w:cs="Arial"/>
          <w:b/>
          <w:sz w:val="22"/>
          <w:szCs w:val="22"/>
          <w:u w:val="single"/>
        </w:rPr>
        <w:t xml:space="preserve">PART 2 - </w:t>
      </w:r>
      <w:r w:rsidR="005F4F0F" w:rsidRPr="00316B85">
        <w:rPr>
          <w:rFonts w:ascii="Arial" w:hAnsi="Arial" w:cs="Arial"/>
          <w:b/>
          <w:sz w:val="22"/>
          <w:szCs w:val="22"/>
          <w:u w:val="single"/>
        </w:rPr>
        <w:t>PRODUCTS</w:t>
      </w:r>
    </w:p>
    <w:p w:rsidR="00837556" w:rsidRPr="00316B85" w:rsidRDefault="0089561A" w:rsidP="0089561A">
      <w:pPr>
        <w:spacing w:after="120"/>
        <w:rPr>
          <w:rFonts w:ascii="Arial" w:hAnsi="Arial" w:cs="Arial"/>
          <w:b/>
          <w:sz w:val="22"/>
          <w:szCs w:val="22"/>
        </w:rPr>
      </w:pPr>
      <w:r>
        <w:rPr>
          <w:rFonts w:ascii="Arial" w:hAnsi="Arial" w:cs="Arial"/>
          <w:b/>
          <w:sz w:val="22"/>
          <w:szCs w:val="22"/>
        </w:rPr>
        <w:t>2.01</w:t>
      </w:r>
      <w:r w:rsidR="00837556" w:rsidRPr="00316B85">
        <w:rPr>
          <w:rFonts w:ascii="Arial" w:hAnsi="Arial" w:cs="Arial"/>
          <w:b/>
          <w:sz w:val="22"/>
          <w:szCs w:val="22"/>
        </w:rPr>
        <w:t xml:space="preserve"> MANUFACTURER</w:t>
      </w:r>
    </w:p>
    <w:p w:rsidR="00837556" w:rsidRPr="00316B85" w:rsidRDefault="00837556" w:rsidP="00CD1206">
      <w:pPr>
        <w:numPr>
          <w:ilvl w:val="0"/>
          <w:numId w:val="8"/>
        </w:numPr>
        <w:spacing w:after="120"/>
        <w:ind w:firstLine="0"/>
        <w:rPr>
          <w:rFonts w:ascii="Arial" w:hAnsi="Arial" w:cs="Arial"/>
          <w:b/>
          <w:sz w:val="22"/>
          <w:szCs w:val="22"/>
        </w:rPr>
      </w:pPr>
      <w:r w:rsidRPr="00316B85">
        <w:rPr>
          <w:rFonts w:ascii="Arial" w:hAnsi="Arial" w:cs="Arial"/>
          <w:sz w:val="22"/>
          <w:szCs w:val="22"/>
        </w:rPr>
        <w:t>One of the following:</w:t>
      </w:r>
    </w:p>
    <w:p w:rsidR="00331DEE" w:rsidRPr="00587787" w:rsidRDefault="00837556" w:rsidP="00CD1206">
      <w:pPr>
        <w:numPr>
          <w:ilvl w:val="0"/>
          <w:numId w:val="9"/>
        </w:numPr>
        <w:spacing w:after="120"/>
        <w:ind w:firstLine="0"/>
        <w:rPr>
          <w:rFonts w:ascii="Arial" w:hAnsi="Arial" w:cs="Arial"/>
          <w:b/>
          <w:strike/>
          <w:sz w:val="22"/>
          <w:szCs w:val="22"/>
        </w:rPr>
      </w:pPr>
      <w:r w:rsidRPr="00316B85">
        <w:rPr>
          <w:rFonts w:ascii="Arial" w:hAnsi="Arial" w:cs="Arial"/>
          <w:sz w:val="22"/>
          <w:szCs w:val="22"/>
        </w:rPr>
        <w:t>Endress+Hauser</w:t>
      </w:r>
      <w:r w:rsidR="0055235F">
        <w:rPr>
          <w:rFonts w:ascii="Arial" w:hAnsi="Arial" w:cs="Arial"/>
          <w:sz w:val="22"/>
          <w:szCs w:val="22"/>
        </w:rPr>
        <w:t xml:space="preserve"> </w:t>
      </w:r>
      <w:r w:rsidRPr="00316B85">
        <w:rPr>
          <w:rFonts w:ascii="Arial" w:hAnsi="Arial" w:cs="Arial"/>
          <w:sz w:val="22"/>
          <w:szCs w:val="22"/>
        </w:rPr>
        <w:t xml:space="preserve">- </w:t>
      </w:r>
      <w:proofErr w:type="spellStart"/>
      <w:r w:rsidR="00F436B1">
        <w:rPr>
          <w:rFonts w:ascii="Arial" w:hAnsi="Arial" w:cs="Arial"/>
          <w:sz w:val="22"/>
          <w:szCs w:val="22"/>
        </w:rPr>
        <w:t>Promass</w:t>
      </w:r>
      <w:proofErr w:type="spellEnd"/>
      <w:r w:rsidR="00F436B1">
        <w:rPr>
          <w:rFonts w:ascii="Arial" w:hAnsi="Arial" w:cs="Arial"/>
          <w:sz w:val="22"/>
          <w:szCs w:val="22"/>
        </w:rPr>
        <w:t xml:space="preserve"> </w:t>
      </w:r>
      <w:r w:rsidR="00A1143C">
        <w:rPr>
          <w:rFonts w:ascii="Arial" w:hAnsi="Arial" w:cs="Arial"/>
          <w:sz w:val="22"/>
          <w:szCs w:val="22"/>
        </w:rPr>
        <w:t>Q</w:t>
      </w:r>
      <w:r w:rsidR="00905318">
        <w:rPr>
          <w:rFonts w:ascii="Arial" w:hAnsi="Arial" w:cs="Arial"/>
          <w:sz w:val="22"/>
          <w:szCs w:val="22"/>
        </w:rPr>
        <w:t xml:space="preserve"> 5</w:t>
      </w:r>
      <w:r w:rsidR="00E04E16">
        <w:rPr>
          <w:rFonts w:ascii="Arial" w:hAnsi="Arial" w:cs="Arial"/>
          <w:sz w:val="22"/>
          <w:szCs w:val="22"/>
        </w:rPr>
        <w:t>00</w:t>
      </w:r>
    </w:p>
    <w:p w:rsidR="002F68F5" w:rsidRDefault="002F68F5" w:rsidP="00DB3BAE">
      <w:pPr>
        <w:spacing w:after="120"/>
        <w:ind w:left="1440"/>
        <w:rPr>
          <w:rFonts w:ascii="Arial" w:hAnsi="Arial" w:cs="Arial"/>
          <w:sz w:val="22"/>
          <w:szCs w:val="22"/>
        </w:rPr>
      </w:pPr>
    </w:p>
    <w:p w:rsidR="00837556" w:rsidRDefault="00837556" w:rsidP="0089561A">
      <w:pPr>
        <w:spacing w:after="120"/>
        <w:rPr>
          <w:rFonts w:ascii="Arial" w:hAnsi="Arial" w:cs="Arial"/>
          <w:b/>
          <w:sz w:val="22"/>
          <w:szCs w:val="22"/>
        </w:rPr>
      </w:pPr>
      <w:r w:rsidRPr="00316B85">
        <w:rPr>
          <w:rFonts w:ascii="Arial" w:hAnsi="Arial" w:cs="Arial"/>
          <w:b/>
          <w:sz w:val="22"/>
          <w:szCs w:val="22"/>
        </w:rPr>
        <w:lastRenderedPageBreak/>
        <w:t>2.02 MANUFACTURED UNITS</w:t>
      </w:r>
    </w:p>
    <w:p w:rsidR="00746250" w:rsidRPr="0020679B" w:rsidRDefault="00746250" w:rsidP="00302BFC">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w:t>
      </w:r>
      <w:r w:rsidR="00F81F93">
        <w:rPr>
          <w:rFonts w:ascii="Arial" w:hAnsi="Arial" w:cs="Arial"/>
          <w:sz w:val="22"/>
          <w:szCs w:val="22"/>
        </w:rPr>
        <w:t xml:space="preserve">e flow meter shall be a </w:t>
      </w:r>
      <w:r w:rsidR="005137E3">
        <w:rPr>
          <w:rFonts w:ascii="Arial" w:hAnsi="Arial" w:cs="Arial"/>
          <w:sz w:val="22"/>
          <w:szCs w:val="22"/>
        </w:rPr>
        <w:t>flanged</w:t>
      </w:r>
      <w:r w:rsidR="004A57B0">
        <w:rPr>
          <w:rFonts w:ascii="Arial" w:hAnsi="Arial" w:cs="Arial"/>
          <w:sz w:val="22"/>
          <w:szCs w:val="22"/>
        </w:rPr>
        <w:t xml:space="preserve"> </w:t>
      </w:r>
      <w:r w:rsidR="004A57B0" w:rsidRPr="0020679B">
        <w:rPr>
          <w:rFonts w:ascii="Arial" w:hAnsi="Arial" w:cs="Arial"/>
          <w:sz w:val="22"/>
          <w:szCs w:val="22"/>
        </w:rPr>
        <w:t xml:space="preserve">sensor </w:t>
      </w:r>
      <w:r w:rsidRPr="0020679B">
        <w:rPr>
          <w:rFonts w:ascii="Arial" w:hAnsi="Arial" w:cs="Arial"/>
          <w:sz w:val="22"/>
          <w:szCs w:val="22"/>
        </w:rPr>
        <w:t xml:space="preserve">(by application and instrument schedule) and transmitter mounted </w:t>
      </w:r>
      <w:r w:rsidR="00051BDE">
        <w:rPr>
          <w:rFonts w:ascii="Arial" w:hAnsi="Arial" w:cs="Arial"/>
          <w:sz w:val="22"/>
          <w:szCs w:val="22"/>
        </w:rPr>
        <w:t>separately</w:t>
      </w:r>
      <w:r w:rsidR="00051BDE" w:rsidRPr="0020679B">
        <w:rPr>
          <w:rFonts w:ascii="Arial" w:hAnsi="Arial" w:cs="Arial"/>
          <w:sz w:val="22"/>
          <w:szCs w:val="22"/>
        </w:rPr>
        <w:t xml:space="preserve"> (</w:t>
      </w:r>
      <w:r w:rsidR="00051BDE">
        <w:rPr>
          <w:rFonts w:ascii="Arial" w:hAnsi="Arial" w:cs="Arial"/>
          <w:sz w:val="22"/>
          <w:szCs w:val="22"/>
        </w:rPr>
        <w:t>remote</w:t>
      </w:r>
      <w:r w:rsidR="00051BDE" w:rsidRPr="0020679B">
        <w:rPr>
          <w:rFonts w:ascii="Arial" w:hAnsi="Arial" w:cs="Arial"/>
          <w:sz w:val="22"/>
          <w:szCs w:val="22"/>
        </w:rPr>
        <w:t xml:space="preserve">) </w:t>
      </w:r>
      <w:r w:rsidR="00051BDE">
        <w:rPr>
          <w:rFonts w:ascii="Arial" w:hAnsi="Arial" w:cs="Arial"/>
          <w:sz w:val="22"/>
          <w:szCs w:val="22"/>
        </w:rPr>
        <w:t>from</w:t>
      </w:r>
      <w:r w:rsidR="00051BDE" w:rsidRPr="0020679B">
        <w:rPr>
          <w:rFonts w:ascii="Arial" w:hAnsi="Arial" w:cs="Arial"/>
          <w:sz w:val="22"/>
          <w:szCs w:val="22"/>
        </w:rPr>
        <w:t xml:space="preserve"> the sensor</w:t>
      </w:r>
      <w:r w:rsidRPr="0020679B">
        <w:rPr>
          <w:rFonts w:ascii="Arial" w:hAnsi="Arial" w:cs="Arial"/>
          <w:sz w:val="22"/>
          <w:szCs w:val="22"/>
        </w:rPr>
        <w:t>.</w:t>
      </w:r>
    </w:p>
    <w:p w:rsidR="00746250" w:rsidRPr="0020679B" w:rsidRDefault="00746250" w:rsidP="00746250">
      <w:pPr>
        <w:numPr>
          <w:ilvl w:val="0"/>
          <w:numId w:val="18"/>
        </w:numPr>
        <w:spacing w:after="120"/>
        <w:ind w:hanging="720"/>
        <w:jc w:val="both"/>
        <w:rPr>
          <w:rFonts w:ascii="Arial" w:hAnsi="Arial" w:cs="Arial"/>
          <w:sz w:val="22"/>
          <w:szCs w:val="22"/>
        </w:rPr>
      </w:pPr>
      <w:r w:rsidRPr="0020679B">
        <w:rPr>
          <w:rFonts w:ascii="Arial" w:hAnsi="Arial" w:cs="Arial"/>
          <w:sz w:val="22"/>
          <w:szCs w:val="22"/>
        </w:rPr>
        <w:t xml:space="preserve">The flow </w:t>
      </w:r>
      <w:r w:rsidR="008F0653">
        <w:rPr>
          <w:rFonts w:ascii="Arial" w:hAnsi="Arial" w:cs="Arial"/>
          <w:sz w:val="22"/>
          <w:szCs w:val="22"/>
        </w:rPr>
        <w:t>meter</w:t>
      </w:r>
      <w:r w:rsidRPr="0020679B">
        <w:rPr>
          <w:rFonts w:ascii="Arial" w:hAnsi="Arial" w:cs="Arial"/>
          <w:sz w:val="22"/>
          <w:szCs w:val="22"/>
        </w:rPr>
        <w:t xml:space="preserve"> shall be microprocessor</w:t>
      </w:r>
      <w:r>
        <w:rPr>
          <w:rFonts w:ascii="Arial" w:hAnsi="Arial" w:cs="Arial"/>
          <w:sz w:val="22"/>
          <w:szCs w:val="22"/>
        </w:rPr>
        <w:t xml:space="preserve"> </w:t>
      </w:r>
      <w:r w:rsidRPr="0020679B">
        <w:rPr>
          <w:rFonts w:ascii="Arial" w:hAnsi="Arial" w:cs="Arial"/>
          <w:sz w:val="22"/>
          <w:szCs w:val="22"/>
        </w:rPr>
        <w:t>based and possess a method in which to store the</w:t>
      </w:r>
      <w:r w:rsidRPr="00551A2D">
        <w:rPr>
          <w:rFonts w:ascii="Arial" w:hAnsi="Arial" w:cs="Arial"/>
        </w:rPr>
        <w:t xml:space="preserve"> </w:t>
      </w:r>
      <w:r w:rsidRPr="0020679B">
        <w:rPr>
          <w:rFonts w:ascii="Arial" w:hAnsi="Arial" w:cs="Arial"/>
          <w:sz w:val="22"/>
          <w:szCs w:val="22"/>
        </w:rPr>
        <w:t>sensor calibration and transmitter setup information</w:t>
      </w:r>
      <w:r>
        <w:rPr>
          <w:rFonts w:ascii="Arial" w:hAnsi="Arial" w:cs="Arial"/>
          <w:sz w:val="22"/>
          <w:szCs w:val="22"/>
        </w:rPr>
        <w:t xml:space="preserve"> in </w:t>
      </w:r>
      <w:r w:rsidRPr="0020679B">
        <w:rPr>
          <w:rFonts w:ascii="Arial" w:hAnsi="Arial" w:cs="Arial"/>
          <w:sz w:val="22"/>
          <w:szCs w:val="22"/>
        </w:rPr>
        <w:t>non-volatile</w:t>
      </w:r>
      <w:r w:rsidRPr="00551A2D">
        <w:rPr>
          <w:rFonts w:ascii="Arial" w:hAnsi="Arial" w:cs="Arial"/>
        </w:rPr>
        <w:t xml:space="preserve"> </w:t>
      </w:r>
      <w:r w:rsidRPr="0020679B">
        <w:rPr>
          <w:rFonts w:ascii="Arial" w:hAnsi="Arial" w:cs="Arial"/>
          <w:sz w:val="22"/>
          <w:szCs w:val="22"/>
        </w:rPr>
        <w:t xml:space="preserve">memory.  The electronics shall be interchangeable for meters sizes </w:t>
      </w:r>
      <w:r w:rsidR="00A1143C">
        <w:rPr>
          <w:rFonts w:ascii="Arial" w:hAnsi="Arial" w:cs="Arial"/>
          <w:sz w:val="22"/>
          <w:szCs w:val="22"/>
        </w:rPr>
        <w:t>1” - 4</w:t>
      </w:r>
      <w:r w:rsidR="005137E3">
        <w:rPr>
          <w:rFonts w:ascii="Arial" w:hAnsi="Arial" w:cs="Arial"/>
          <w:sz w:val="22"/>
          <w:szCs w:val="22"/>
        </w:rPr>
        <w:t>”</w:t>
      </w:r>
    </w:p>
    <w:p w:rsidR="00746250" w:rsidRDefault="00746250" w:rsidP="00102E83">
      <w:pPr>
        <w:numPr>
          <w:ilvl w:val="0"/>
          <w:numId w:val="18"/>
        </w:numPr>
        <w:spacing w:after="120"/>
        <w:ind w:hanging="720"/>
        <w:jc w:val="both"/>
        <w:rPr>
          <w:rFonts w:ascii="Arial" w:hAnsi="Arial" w:cs="Arial"/>
          <w:sz w:val="22"/>
          <w:szCs w:val="22"/>
        </w:rPr>
      </w:pPr>
      <w:r w:rsidRPr="0020679B">
        <w:rPr>
          <w:rFonts w:ascii="Arial" w:hAnsi="Arial" w:cs="Arial"/>
          <w:sz w:val="22"/>
          <w:szCs w:val="22"/>
        </w:rPr>
        <w:t>The sensor shall be the proper size to measure the design flow rate of the piping and measure bi-directional flow as a standard.</w:t>
      </w:r>
    </w:p>
    <w:p w:rsidR="00746250" w:rsidRPr="00106DEA"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shall include a </w:t>
      </w:r>
      <w:r w:rsidR="005137E3">
        <w:rPr>
          <w:rFonts w:ascii="Arial" w:hAnsi="Arial" w:cs="Arial"/>
          <w:sz w:val="22"/>
          <w:szCs w:val="22"/>
        </w:rPr>
        <w:t>dual</w:t>
      </w:r>
      <w:r w:rsidR="007C6F39">
        <w:rPr>
          <w:rFonts w:ascii="Arial" w:hAnsi="Arial" w:cs="Arial"/>
          <w:sz w:val="22"/>
          <w:szCs w:val="22"/>
        </w:rPr>
        <w:t xml:space="preserve"> </w:t>
      </w:r>
      <w:r>
        <w:rPr>
          <w:rFonts w:ascii="Arial" w:hAnsi="Arial" w:cs="Arial"/>
          <w:sz w:val="22"/>
          <w:szCs w:val="22"/>
        </w:rPr>
        <w:t xml:space="preserve">tube </w:t>
      </w:r>
      <w:r w:rsidR="006233FD">
        <w:rPr>
          <w:rFonts w:ascii="Arial" w:hAnsi="Arial" w:cs="Arial"/>
          <w:sz w:val="22"/>
          <w:szCs w:val="22"/>
        </w:rPr>
        <w:t xml:space="preserve">T316/T316L </w:t>
      </w:r>
      <w:r w:rsidR="00102E83">
        <w:rPr>
          <w:rFonts w:ascii="Arial" w:hAnsi="Arial" w:cs="Arial"/>
          <w:sz w:val="22"/>
          <w:szCs w:val="22"/>
        </w:rPr>
        <w:t xml:space="preserve">Stainless Steel </w:t>
      </w:r>
      <w:r w:rsidR="008F0653">
        <w:rPr>
          <w:rFonts w:ascii="Arial" w:hAnsi="Arial" w:cs="Arial"/>
          <w:sz w:val="22"/>
          <w:szCs w:val="22"/>
        </w:rPr>
        <w:t xml:space="preserve">material </w:t>
      </w:r>
      <w:r>
        <w:rPr>
          <w:rFonts w:ascii="Arial" w:hAnsi="Arial" w:cs="Arial"/>
          <w:sz w:val="22"/>
          <w:szCs w:val="22"/>
        </w:rPr>
        <w:t>design to promote easy installation and maintenance</w:t>
      </w:r>
      <w:r w:rsidR="006233FD">
        <w:rPr>
          <w:rFonts w:ascii="Arial" w:hAnsi="Arial" w:cs="Arial"/>
          <w:sz w:val="22"/>
          <w:szCs w:val="22"/>
        </w:rPr>
        <w:t xml:space="preserve"> and low pressure loss in operation</w:t>
      </w:r>
      <w:r w:rsidRPr="0020679B">
        <w:rPr>
          <w:rFonts w:ascii="Arial" w:hAnsi="Arial" w:cs="Arial"/>
          <w:sz w:val="22"/>
          <w:szCs w:val="22"/>
        </w:rPr>
        <w:t xml:space="preserve"> </w:t>
      </w:r>
    </w:p>
    <w:p w:rsidR="00746250" w:rsidRPr="0020679B"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simultaneously </w:t>
      </w:r>
      <w:r>
        <w:rPr>
          <w:rFonts w:ascii="Arial" w:hAnsi="Arial" w:cs="Arial"/>
          <w:sz w:val="22"/>
          <w:szCs w:val="22"/>
        </w:rPr>
        <w:t>produce</w:t>
      </w:r>
      <w:r w:rsidRPr="0020679B">
        <w:rPr>
          <w:rFonts w:ascii="Arial" w:hAnsi="Arial" w:cs="Arial"/>
          <w:sz w:val="22"/>
          <w:szCs w:val="22"/>
        </w:rPr>
        <w:t xml:space="preserve"> several process variables (</w:t>
      </w:r>
      <w:r>
        <w:rPr>
          <w:rFonts w:ascii="Arial" w:hAnsi="Arial" w:cs="Arial"/>
          <w:sz w:val="22"/>
          <w:szCs w:val="22"/>
        </w:rPr>
        <w:t xml:space="preserve">ex. </w:t>
      </w:r>
      <w:r w:rsidRPr="0020679B">
        <w:rPr>
          <w:rFonts w:ascii="Arial" w:hAnsi="Arial" w:cs="Arial"/>
          <w:sz w:val="22"/>
          <w:szCs w:val="22"/>
        </w:rPr>
        <w:t>mass</w:t>
      </w:r>
      <w:r>
        <w:rPr>
          <w:rFonts w:ascii="Arial" w:hAnsi="Arial" w:cs="Arial"/>
          <w:sz w:val="22"/>
          <w:szCs w:val="22"/>
        </w:rPr>
        <w:t xml:space="preserve"> flow, volume flow, density, or temperature</w:t>
      </w:r>
      <w:r w:rsidRPr="0020679B">
        <w:rPr>
          <w:rFonts w:ascii="Arial" w:hAnsi="Arial" w:cs="Arial"/>
          <w:sz w:val="22"/>
          <w:szCs w:val="22"/>
        </w:rPr>
        <w:t xml:space="preserve">) </w:t>
      </w:r>
      <w:r>
        <w:rPr>
          <w:rFonts w:ascii="Arial" w:hAnsi="Arial" w:cs="Arial"/>
          <w:sz w:val="22"/>
          <w:szCs w:val="22"/>
        </w:rPr>
        <w:t>while in operation.</w:t>
      </w:r>
    </w:p>
    <w:p w:rsidR="00746250"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w:t>
      </w:r>
      <w:r w:rsidR="008E2FB3">
        <w:rPr>
          <w:rFonts w:ascii="Arial" w:hAnsi="Arial" w:cs="Arial"/>
          <w:sz w:val="22"/>
          <w:szCs w:val="22"/>
        </w:rPr>
        <w:t>be a remote</w:t>
      </w:r>
      <w:r>
        <w:rPr>
          <w:rFonts w:ascii="Arial" w:hAnsi="Arial" w:cs="Arial"/>
          <w:sz w:val="22"/>
          <w:szCs w:val="22"/>
        </w:rPr>
        <w:t xml:space="preserve"> design insensitive</w:t>
      </w:r>
      <w:r w:rsidRPr="0020679B">
        <w:rPr>
          <w:rFonts w:ascii="Arial" w:hAnsi="Arial" w:cs="Arial"/>
          <w:sz w:val="22"/>
          <w:szCs w:val="22"/>
        </w:rPr>
        <w:t xml:space="preserve"> to </w:t>
      </w:r>
      <w:r>
        <w:rPr>
          <w:rFonts w:ascii="Arial" w:hAnsi="Arial" w:cs="Arial"/>
          <w:sz w:val="22"/>
          <w:szCs w:val="22"/>
        </w:rPr>
        <w:t xml:space="preserve">external </w:t>
      </w:r>
      <w:r w:rsidRPr="0020679B">
        <w:rPr>
          <w:rFonts w:ascii="Arial" w:hAnsi="Arial" w:cs="Arial"/>
          <w:sz w:val="22"/>
          <w:szCs w:val="22"/>
        </w:rPr>
        <w:t xml:space="preserve">vibrations </w:t>
      </w:r>
      <w:r>
        <w:rPr>
          <w:rFonts w:ascii="Arial" w:hAnsi="Arial" w:cs="Arial"/>
          <w:sz w:val="22"/>
          <w:szCs w:val="22"/>
        </w:rPr>
        <w:t xml:space="preserve">and </w:t>
      </w:r>
      <w:r w:rsidRPr="0020679B">
        <w:rPr>
          <w:rFonts w:ascii="Arial" w:hAnsi="Arial" w:cs="Arial"/>
          <w:sz w:val="22"/>
          <w:szCs w:val="22"/>
        </w:rPr>
        <w:t>immune from external piping forces due to robust design</w:t>
      </w:r>
      <w:r w:rsidR="00A1143C">
        <w:rPr>
          <w:rFonts w:ascii="Arial" w:hAnsi="Arial" w:cs="Arial"/>
          <w:sz w:val="22"/>
          <w:szCs w:val="22"/>
        </w:rPr>
        <w:t>.</w:t>
      </w:r>
    </w:p>
    <w:p w:rsidR="00A1143C" w:rsidRDefault="00746250" w:rsidP="00102E83">
      <w:pPr>
        <w:pStyle w:val="ListParagraph"/>
        <w:numPr>
          <w:ilvl w:val="0"/>
          <w:numId w:val="18"/>
        </w:numPr>
        <w:spacing w:after="120"/>
        <w:ind w:hanging="720"/>
        <w:rPr>
          <w:rFonts w:ascii="Arial" w:hAnsi="Arial" w:cs="Arial"/>
          <w:sz w:val="22"/>
          <w:szCs w:val="22"/>
        </w:rPr>
      </w:pPr>
      <w:r w:rsidRPr="0020679B">
        <w:rPr>
          <w:rFonts w:ascii="Arial" w:hAnsi="Arial" w:cs="Arial"/>
          <w:sz w:val="22"/>
          <w:szCs w:val="22"/>
        </w:rPr>
        <w:t xml:space="preserve">The measuring principal shall </w:t>
      </w:r>
      <w:r w:rsidR="00A1143C">
        <w:rPr>
          <w:rFonts w:ascii="Arial" w:hAnsi="Arial" w:cs="Arial"/>
          <w:sz w:val="22"/>
          <w:szCs w:val="22"/>
        </w:rPr>
        <w:t>be based on a multi-frequency mode of operation designed for enhanced density measurement and challenging fluid handling conditions.</w:t>
      </w:r>
    </w:p>
    <w:p w:rsidR="001F6EAF" w:rsidRDefault="00A1143C"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design shall be fully drainable </w:t>
      </w:r>
      <w:r w:rsidR="00616FAB">
        <w:rPr>
          <w:rFonts w:ascii="Arial" w:hAnsi="Arial" w:cs="Arial"/>
          <w:sz w:val="22"/>
          <w:szCs w:val="22"/>
        </w:rPr>
        <w:t>under the installation criteria specified in the technical documentation supplied with the meter.</w:t>
      </w:r>
    </w:p>
    <w:p w:rsidR="00A1143C" w:rsidRDefault="00A1143C"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sensor shall pro</w:t>
      </w:r>
      <w:r w:rsidR="006233FD">
        <w:rPr>
          <w:rFonts w:ascii="Arial" w:hAnsi="Arial" w:cs="Arial"/>
          <w:sz w:val="22"/>
          <w:szCs w:val="22"/>
        </w:rPr>
        <w:t>duce</w:t>
      </w:r>
      <w:r>
        <w:rPr>
          <w:rFonts w:ascii="Arial" w:hAnsi="Arial" w:cs="Arial"/>
          <w:sz w:val="22"/>
          <w:szCs w:val="22"/>
        </w:rPr>
        <w:t xml:space="preserve"> a 0.0002 g/cc (</w:t>
      </w:r>
      <w:r w:rsidR="002973F9">
        <w:rPr>
          <w:rFonts w:ascii="Arial" w:hAnsi="Arial" w:cs="Arial"/>
          <w:sz w:val="22"/>
          <w:szCs w:val="22"/>
        </w:rPr>
        <w:t>0.</w:t>
      </w:r>
      <w:r>
        <w:rPr>
          <w:rFonts w:ascii="Arial" w:hAnsi="Arial" w:cs="Arial"/>
          <w:sz w:val="22"/>
          <w:szCs w:val="22"/>
        </w:rPr>
        <w:t>2 kg/m3) density base accuracy</w:t>
      </w:r>
      <w:r w:rsidR="006233FD">
        <w:rPr>
          <w:rFonts w:ascii="Arial" w:hAnsi="Arial" w:cs="Arial"/>
          <w:sz w:val="22"/>
          <w:szCs w:val="22"/>
        </w:rPr>
        <w:t>.</w:t>
      </w:r>
    </w:p>
    <w:p w:rsidR="00A1143C" w:rsidRDefault="00A1143C"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shall include a fully rated, secondary containment system equal to or greater than </w:t>
      </w:r>
      <w:r w:rsidR="006233FD">
        <w:rPr>
          <w:rFonts w:ascii="Arial" w:hAnsi="Arial" w:cs="Arial"/>
          <w:sz w:val="22"/>
          <w:szCs w:val="22"/>
        </w:rPr>
        <w:t xml:space="preserve">ANSI B16.5 600# </w:t>
      </w:r>
      <w:r>
        <w:rPr>
          <w:rFonts w:ascii="Arial" w:hAnsi="Arial" w:cs="Arial"/>
          <w:sz w:val="22"/>
          <w:szCs w:val="22"/>
        </w:rPr>
        <w:t xml:space="preserve">material class 1.1 </w:t>
      </w:r>
      <w:r w:rsidR="006233FD">
        <w:rPr>
          <w:rFonts w:ascii="Arial" w:hAnsi="Arial" w:cs="Arial"/>
          <w:sz w:val="22"/>
          <w:szCs w:val="22"/>
        </w:rPr>
        <w:t>(carbon steel)</w:t>
      </w:r>
      <w:r w:rsidR="007C366E">
        <w:rPr>
          <w:rFonts w:ascii="Arial" w:hAnsi="Arial" w:cs="Arial"/>
          <w:sz w:val="22"/>
          <w:szCs w:val="22"/>
        </w:rPr>
        <w:t xml:space="preserve"> </w:t>
      </w:r>
      <w:r w:rsidR="006233FD">
        <w:rPr>
          <w:rFonts w:ascii="Arial" w:hAnsi="Arial" w:cs="Arial"/>
          <w:sz w:val="22"/>
          <w:szCs w:val="22"/>
        </w:rPr>
        <w:t>pressure ratings.</w:t>
      </w:r>
    </w:p>
    <w:p w:rsidR="00A1143C" w:rsidRDefault="00A1143C"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shall ensure a </w:t>
      </w:r>
      <w:r w:rsidR="00616FAB">
        <w:rPr>
          <w:rFonts w:ascii="Arial" w:hAnsi="Arial" w:cs="Arial"/>
          <w:sz w:val="22"/>
          <w:szCs w:val="22"/>
        </w:rPr>
        <w:t>33</w:t>
      </w:r>
      <w:r>
        <w:rPr>
          <w:rFonts w:ascii="Arial" w:hAnsi="Arial" w:cs="Arial"/>
          <w:sz w:val="22"/>
          <w:szCs w:val="22"/>
        </w:rPr>
        <w:t xml:space="preserve">:1 </w:t>
      </w:r>
      <w:r w:rsidR="006233FD">
        <w:rPr>
          <w:rFonts w:ascii="Arial" w:hAnsi="Arial" w:cs="Arial"/>
          <w:sz w:val="22"/>
          <w:szCs w:val="22"/>
        </w:rPr>
        <w:t xml:space="preserve">or greater </w:t>
      </w:r>
      <w:r>
        <w:rPr>
          <w:rFonts w:ascii="Arial" w:hAnsi="Arial" w:cs="Arial"/>
          <w:sz w:val="22"/>
          <w:szCs w:val="22"/>
        </w:rPr>
        <w:t>measureable turndown</w:t>
      </w:r>
      <w:r w:rsidR="006233FD">
        <w:rPr>
          <w:rFonts w:ascii="Arial" w:hAnsi="Arial" w:cs="Arial"/>
          <w:sz w:val="22"/>
          <w:szCs w:val="22"/>
        </w:rPr>
        <w:t xml:space="preserve"> at the specified uncertainty.</w:t>
      </w:r>
      <w:r>
        <w:rPr>
          <w:rFonts w:ascii="Arial" w:hAnsi="Arial" w:cs="Arial"/>
          <w:sz w:val="22"/>
          <w:szCs w:val="22"/>
        </w:rPr>
        <w:t xml:space="preserve"> </w:t>
      </w:r>
    </w:p>
    <w:p w:rsidR="007C366E" w:rsidRDefault="007C366E"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w:t>
      </w:r>
      <w:r w:rsidR="00616FAB">
        <w:rPr>
          <w:rFonts w:ascii="Arial" w:hAnsi="Arial" w:cs="Arial"/>
          <w:sz w:val="22"/>
          <w:szCs w:val="22"/>
        </w:rPr>
        <w:t>flow meter</w:t>
      </w:r>
      <w:r>
        <w:rPr>
          <w:rFonts w:ascii="Arial" w:hAnsi="Arial" w:cs="Arial"/>
          <w:sz w:val="22"/>
          <w:szCs w:val="22"/>
        </w:rPr>
        <w:t xml:space="preserve"> shall be designed to perform in a fiscal </w:t>
      </w:r>
      <w:r w:rsidR="002973F9">
        <w:rPr>
          <w:rFonts w:ascii="Arial" w:hAnsi="Arial" w:cs="Arial"/>
          <w:sz w:val="22"/>
          <w:szCs w:val="22"/>
        </w:rPr>
        <w:t>custody measurement application</w:t>
      </w:r>
      <w:r>
        <w:rPr>
          <w:rFonts w:ascii="Arial" w:hAnsi="Arial" w:cs="Arial"/>
          <w:sz w:val="22"/>
          <w:szCs w:val="22"/>
        </w:rPr>
        <w:t xml:space="preserve"> and be provided with a National Type Evaluation Program certificate for </w:t>
      </w:r>
      <w:r w:rsidR="002973F9">
        <w:rPr>
          <w:rFonts w:ascii="Arial" w:hAnsi="Arial" w:cs="Arial"/>
          <w:sz w:val="22"/>
          <w:szCs w:val="22"/>
        </w:rPr>
        <w:t xml:space="preserve">country </w:t>
      </w:r>
      <w:r>
        <w:rPr>
          <w:rFonts w:ascii="Arial" w:hAnsi="Arial" w:cs="Arial"/>
          <w:sz w:val="22"/>
          <w:szCs w:val="22"/>
        </w:rPr>
        <w:t>compliance</w:t>
      </w:r>
      <w:r w:rsidR="0099214E">
        <w:rPr>
          <w:rFonts w:ascii="Arial" w:hAnsi="Arial" w:cs="Arial"/>
          <w:sz w:val="22"/>
          <w:szCs w:val="22"/>
        </w:rPr>
        <w:t xml:space="preserve"> as specified</w:t>
      </w:r>
      <w:r>
        <w:rPr>
          <w:rFonts w:ascii="Arial" w:hAnsi="Arial" w:cs="Arial"/>
          <w:sz w:val="22"/>
          <w:szCs w:val="22"/>
        </w:rPr>
        <w:t>.</w:t>
      </w:r>
    </w:p>
    <w:p w:rsidR="00102E83" w:rsidRPr="00746250" w:rsidRDefault="00102E83" w:rsidP="00102E83">
      <w:pPr>
        <w:pStyle w:val="ListParagraph"/>
        <w:spacing w:after="120"/>
        <w:ind w:left="2160"/>
        <w:rPr>
          <w:rFonts w:ascii="Arial" w:hAnsi="Arial" w:cs="Arial"/>
          <w:sz w:val="22"/>
          <w:szCs w:val="22"/>
        </w:rPr>
      </w:pPr>
    </w:p>
    <w:p w:rsidR="008E2FB3" w:rsidRDefault="00746250" w:rsidP="00B95E39">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The transmitter shall be a three-stage microprocessor controll</w:t>
      </w:r>
      <w:r w:rsidR="008E2FB3">
        <w:rPr>
          <w:rFonts w:ascii="Arial" w:hAnsi="Arial" w:cs="Arial"/>
          <w:sz w:val="22"/>
          <w:szCs w:val="22"/>
        </w:rPr>
        <w:t>er mounted remote</w:t>
      </w:r>
      <w:r w:rsidRPr="0020679B">
        <w:rPr>
          <w:rFonts w:ascii="Arial" w:hAnsi="Arial" w:cs="Arial"/>
          <w:sz w:val="22"/>
          <w:szCs w:val="22"/>
        </w:rPr>
        <w:t xml:space="preserve">ly as specified in the instrument schedule.   </w:t>
      </w:r>
      <w:r w:rsidRPr="00E04E16">
        <w:rPr>
          <w:rFonts w:ascii="Arial" w:hAnsi="Arial" w:cs="Arial"/>
          <w:sz w:val="22"/>
          <w:szCs w:val="22"/>
        </w:rPr>
        <w:t>The transmitter shall operate on AC</w:t>
      </w:r>
      <w:r w:rsidR="00102E83" w:rsidRPr="00E04E16">
        <w:rPr>
          <w:rFonts w:ascii="Arial" w:hAnsi="Arial" w:cs="Arial"/>
          <w:sz w:val="22"/>
          <w:szCs w:val="22"/>
        </w:rPr>
        <w:t xml:space="preserve"> (</w:t>
      </w:r>
      <w:r w:rsidR="00294117">
        <w:rPr>
          <w:rFonts w:ascii="Arial" w:hAnsi="Arial" w:cs="Arial"/>
          <w:sz w:val="22"/>
          <w:szCs w:val="22"/>
        </w:rPr>
        <w:t>100</w:t>
      </w:r>
      <w:r w:rsidR="00102E83" w:rsidRPr="00E04E16">
        <w:rPr>
          <w:rFonts w:ascii="Arial" w:hAnsi="Arial" w:cs="Arial"/>
          <w:sz w:val="22"/>
          <w:szCs w:val="22"/>
        </w:rPr>
        <w:t xml:space="preserve"> to 2</w:t>
      </w:r>
      <w:r w:rsidR="00294117">
        <w:rPr>
          <w:rFonts w:ascii="Arial" w:hAnsi="Arial" w:cs="Arial"/>
          <w:sz w:val="22"/>
          <w:szCs w:val="22"/>
        </w:rPr>
        <w:t>4</w:t>
      </w:r>
      <w:r w:rsidR="00102E83" w:rsidRPr="00E04E16">
        <w:rPr>
          <w:rFonts w:ascii="Arial" w:hAnsi="Arial" w:cs="Arial"/>
          <w:sz w:val="22"/>
          <w:szCs w:val="22"/>
        </w:rPr>
        <w:t>0V)</w:t>
      </w:r>
      <w:r w:rsidRPr="00E04E16">
        <w:rPr>
          <w:rFonts w:ascii="Arial" w:hAnsi="Arial" w:cs="Arial"/>
          <w:sz w:val="22"/>
          <w:szCs w:val="22"/>
        </w:rPr>
        <w:t xml:space="preserve"> or DC </w:t>
      </w:r>
      <w:r w:rsidR="00102E83" w:rsidRPr="00E04E16">
        <w:rPr>
          <w:rFonts w:ascii="Arial" w:hAnsi="Arial" w:cs="Arial"/>
          <w:sz w:val="22"/>
          <w:szCs w:val="22"/>
        </w:rPr>
        <w:t>(</w:t>
      </w:r>
      <w:r w:rsidR="00294117">
        <w:rPr>
          <w:rFonts w:ascii="Arial" w:hAnsi="Arial" w:cs="Arial"/>
          <w:sz w:val="22"/>
          <w:szCs w:val="22"/>
        </w:rPr>
        <w:t>24 V</w:t>
      </w:r>
      <w:r w:rsidR="00102E83" w:rsidRPr="00E04E16">
        <w:rPr>
          <w:rFonts w:ascii="Arial" w:hAnsi="Arial" w:cs="Arial"/>
          <w:sz w:val="22"/>
          <w:szCs w:val="22"/>
        </w:rPr>
        <w:t xml:space="preserve">) </w:t>
      </w:r>
      <w:r w:rsidR="00E04E16">
        <w:rPr>
          <w:rFonts w:ascii="Arial" w:hAnsi="Arial" w:cs="Arial"/>
          <w:sz w:val="22"/>
          <w:szCs w:val="22"/>
        </w:rPr>
        <w:t>via a</w:t>
      </w:r>
      <w:r w:rsidR="00587787">
        <w:rPr>
          <w:rFonts w:ascii="Arial" w:hAnsi="Arial" w:cs="Arial"/>
          <w:sz w:val="22"/>
          <w:szCs w:val="22"/>
        </w:rPr>
        <w:t xml:space="preserve"> dedicated or</w:t>
      </w:r>
      <w:r w:rsidR="00E04E16">
        <w:rPr>
          <w:rFonts w:ascii="Arial" w:hAnsi="Arial" w:cs="Arial"/>
          <w:sz w:val="22"/>
          <w:szCs w:val="22"/>
        </w:rPr>
        <w:t xml:space="preserve"> universal </w:t>
      </w:r>
      <w:r w:rsidRPr="00E04E16">
        <w:rPr>
          <w:rFonts w:ascii="Arial" w:hAnsi="Arial" w:cs="Arial"/>
          <w:sz w:val="22"/>
          <w:szCs w:val="22"/>
        </w:rPr>
        <w:t>power supply</w:t>
      </w:r>
      <w:r w:rsidR="00587787">
        <w:rPr>
          <w:rFonts w:ascii="Arial" w:hAnsi="Arial" w:cs="Arial"/>
          <w:sz w:val="22"/>
          <w:szCs w:val="22"/>
        </w:rPr>
        <w:t xml:space="preserve"> as specified</w:t>
      </w:r>
      <w:r w:rsidRPr="00E04E16">
        <w:rPr>
          <w:rFonts w:ascii="Arial" w:hAnsi="Arial" w:cs="Arial"/>
          <w:sz w:val="22"/>
          <w:szCs w:val="22"/>
        </w:rPr>
        <w:t>.</w:t>
      </w:r>
      <w:r w:rsidRPr="0020679B">
        <w:rPr>
          <w:rFonts w:ascii="Arial" w:hAnsi="Arial" w:cs="Arial"/>
          <w:sz w:val="22"/>
          <w:szCs w:val="22"/>
        </w:rPr>
        <w:t xml:space="preserve">  The transmitter housing will carry a NEMA 4X rating and shall be constructed to prevent moisture ingress, promote corrosion resistance, and be impervious to saline environments.</w:t>
      </w:r>
    </w:p>
    <w:p w:rsidR="00746250" w:rsidRDefault="00746250" w:rsidP="008E2FB3">
      <w:pPr>
        <w:spacing w:after="120"/>
        <w:ind w:left="720"/>
        <w:jc w:val="both"/>
        <w:rPr>
          <w:rFonts w:ascii="Arial" w:hAnsi="Arial" w:cs="Arial"/>
          <w:sz w:val="22"/>
          <w:szCs w:val="22"/>
        </w:rPr>
      </w:pPr>
    </w:p>
    <w:p w:rsidR="008E2FB3" w:rsidRDefault="008E2FB3" w:rsidP="008E2FB3">
      <w:pPr>
        <w:tabs>
          <w:tab w:val="left" w:pos="2160"/>
        </w:tabs>
        <w:spacing w:after="120"/>
        <w:ind w:left="2160" w:hanging="720"/>
        <w:jc w:val="both"/>
        <w:rPr>
          <w:rFonts w:ascii="Arial" w:hAnsi="Arial" w:cs="Arial"/>
          <w:sz w:val="22"/>
          <w:szCs w:val="22"/>
        </w:rPr>
      </w:pPr>
      <w:r>
        <w:rPr>
          <w:rFonts w:ascii="Arial" w:hAnsi="Arial" w:cs="Arial"/>
          <w:sz w:val="22"/>
          <w:szCs w:val="22"/>
        </w:rPr>
        <w:lastRenderedPageBreak/>
        <w:t>1.</w:t>
      </w:r>
      <w:r>
        <w:rPr>
          <w:rFonts w:ascii="Arial" w:hAnsi="Arial" w:cs="Arial"/>
          <w:sz w:val="22"/>
          <w:szCs w:val="22"/>
        </w:rPr>
        <w:tab/>
        <w:t>The measurement signals from the sensor shall be conducted as specified to the transmitter:</w:t>
      </w:r>
    </w:p>
    <w:p w:rsidR="008E2FB3" w:rsidRDefault="008E2FB3" w:rsidP="008E2FB3">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proofErr w:type="gramStart"/>
      <w:r>
        <w:rPr>
          <w:rFonts w:ascii="Arial" w:hAnsi="Arial" w:cs="Arial"/>
          <w:sz w:val="22"/>
          <w:szCs w:val="22"/>
        </w:rPr>
        <w:t>i</w:t>
      </w:r>
      <w:proofErr w:type="spellEnd"/>
      <w:proofErr w:type="gramEnd"/>
      <w:r>
        <w:rPr>
          <w:rFonts w:ascii="Arial" w:hAnsi="Arial" w:cs="Arial"/>
          <w:sz w:val="22"/>
          <w:szCs w:val="22"/>
        </w:rPr>
        <w:t xml:space="preserve">. </w:t>
      </w:r>
      <w:r>
        <w:rPr>
          <w:rFonts w:ascii="Arial" w:hAnsi="Arial" w:cs="Arial"/>
          <w:sz w:val="22"/>
          <w:szCs w:val="22"/>
        </w:rPr>
        <w:tab/>
        <w:t>As a digital signal up to 1,000 feet.</w:t>
      </w:r>
    </w:p>
    <w:p w:rsidR="008E2FB3" w:rsidRDefault="008E2FB3" w:rsidP="008E2FB3">
      <w:pPr>
        <w:tabs>
          <w:tab w:val="left" w:pos="2160"/>
        </w:tabs>
        <w:spacing w:after="120"/>
        <w:ind w:left="2880" w:hanging="1440"/>
        <w:jc w:val="both"/>
        <w:rPr>
          <w:rFonts w:ascii="Arial" w:hAnsi="Arial" w:cs="Arial"/>
          <w:sz w:val="22"/>
          <w:szCs w:val="22"/>
        </w:rPr>
      </w:pPr>
      <w:r>
        <w:rPr>
          <w:rFonts w:ascii="Arial" w:hAnsi="Arial" w:cs="Arial"/>
          <w:sz w:val="22"/>
          <w:szCs w:val="22"/>
        </w:rPr>
        <w:tab/>
      </w:r>
      <w:proofErr w:type="gramStart"/>
      <w:r>
        <w:rPr>
          <w:rFonts w:ascii="Arial" w:hAnsi="Arial" w:cs="Arial"/>
          <w:sz w:val="22"/>
          <w:szCs w:val="22"/>
        </w:rPr>
        <w:t>ii</w:t>
      </w:r>
      <w:proofErr w:type="gramEnd"/>
      <w:r>
        <w:rPr>
          <w:rFonts w:ascii="Arial" w:hAnsi="Arial" w:cs="Arial"/>
          <w:sz w:val="22"/>
          <w:szCs w:val="22"/>
        </w:rPr>
        <w:t>.</w:t>
      </w:r>
      <w:r>
        <w:rPr>
          <w:rFonts w:ascii="Arial" w:hAnsi="Arial" w:cs="Arial"/>
          <w:sz w:val="22"/>
          <w:szCs w:val="22"/>
        </w:rPr>
        <w:tab/>
        <w:t>As an intrinsically safe digital signal which is regulated by the transmitter with no external components up to 500 feet.</w:t>
      </w:r>
    </w:p>
    <w:p w:rsidR="008E2FB3" w:rsidRPr="0020679B" w:rsidRDefault="008E2FB3" w:rsidP="008E2FB3">
      <w:pPr>
        <w:tabs>
          <w:tab w:val="left" w:pos="2160"/>
        </w:tabs>
        <w:spacing w:after="120"/>
        <w:ind w:left="2880" w:hanging="1440"/>
        <w:jc w:val="both"/>
        <w:rPr>
          <w:rFonts w:ascii="Arial" w:hAnsi="Arial" w:cs="Arial"/>
          <w:sz w:val="22"/>
          <w:szCs w:val="22"/>
        </w:rPr>
      </w:pPr>
      <w:r>
        <w:rPr>
          <w:rFonts w:ascii="Arial" w:hAnsi="Arial" w:cs="Arial"/>
          <w:sz w:val="22"/>
          <w:szCs w:val="22"/>
        </w:rPr>
        <w:tab/>
      </w:r>
      <w:proofErr w:type="gramStart"/>
      <w:r>
        <w:rPr>
          <w:rFonts w:ascii="Arial" w:hAnsi="Arial" w:cs="Arial"/>
          <w:sz w:val="22"/>
          <w:szCs w:val="22"/>
        </w:rPr>
        <w:t>iii</w:t>
      </w:r>
      <w:proofErr w:type="gramEnd"/>
      <w:r>
        <w:rPr>
          <w:rFonts w:ascii="Arial" w:hAnsi="Arial" w:cs="Arial"/>
          <w:sz w:val="22"/>
          <w:szCs w:val="22"/>
        </w:rPr>
        <w:t>.</w:t>
      </w:r>
      <w:r>
        <w:rPr>
          <w:rFonts w:ascii="Arial" w:hAnsi="Arial" w:cs="Arial"/>
          <w:sz w:val="22"/>
          <w:szCs w:val="22"/>
        </w:rPr>
        <w:tab/>
        <w:t>As an intrinsically safe analog signal which is regulated by the transmitter with no external components up to 65 feet.</w:t>
      </w:r>
    </w:p>
    <w:p w:rsidR="00746250" w:rsidRPr="0020679B" w:rsidRDefault="008E2FB3" w:rsidP="00302BFC">
      <w:pPr>
        <w:tabs>
          <w:tab w:val="left" w:pos="2160"/>
        </w:tabs>
        <w:spacing w:after="120"/>
        <w:ind w:left="2160" w:hanging="720"/>
        <w:jc w:val="both"/>
        <w:rPr>
          <w:rFonts w:ascii="Arial" w:hAnsi="Arial" w:cs="Arial"/>
          <w:sz w:val="22"/>
          <w:szCs w:val="22"/>
        </w:rPr>
      </w:pPr>
      <w:r>
        <w:rPr>
          <w:rFonts w:ascii="Arial" w:hAnsi="Arial" w:cs="Arial"/>
          <w:sz w:val="22"/>
          <w:szCs w:val="22"/>
        </w:rPr>
        <w:t>2</w:t>
      </w:r>
      <w:r w:rsidR="00746250" w:rsidRPr="0020679B">
        <w:rPr>
          <w:rFonts w:ascii="Arial" w:hAnsi="Arial" w:cs="Arial"/>
          <w:sz w:val="22"/>
          <w:szCs w:val="22"/>
        </w:rPr>
        <w:t xml:space="preserve">.     </w:t>
      </w:r>
      <w:r w:rsidR="00746250">
        <w:rPr>
          <w:rFonts w:ascii="Arial" w:hAnsi="Arial" w:cs="Arial"/>
          <w:sz w:val="22"/>
          <w:szCs w:val="22"/>
        </w:rPr>
        <w:tab/>
      </w:r>
      <w:r w:rsidR="00746250" w:rsidRPr="0020679B">
        <w:rPr>
          <w:rFonts w:ascii="Arial" w:hAnsi="Arial" w:cs="Arial"/>
          <w:sz w:val="22"/>
          <w:szCs w:val="22"/>
        </w:rPr>
        <w:t xml:space="preserve">The transmitter shall allow </w:t>
      </w:r>
      <w:r w:rsidR="00302BFC">
        <w:rPr>
          <w:rFonts w:ascii="Arial" w:hAnsi="Arial" w:cs="Arial"/>
          <w:sz w:val="22"/>
          <w:szCs w:val="22"/>
        </w:rPr>
        <w:t xml:space="preserve">local or remote </w:t>
      </w:r>
      <w:r w:rsidR="00746250" w:rsidRPr="0020679B">
        <w:rPr>
          <w:rFonts w:ascii="Arial" w:hAnsi="Arial" w:cs="Arial"/>
          <w:sz w:val="22"/>
          <w:szCs w:val="22"/>
        </w:rPr>
        <w:t xml:space="preserve">programming that can be operated via </w:t>
      </w:r>
      <w:r w:rsidR="00F81F93">
        <w:rPr>
          <w:rFonts w:ascii="Arial" w:hAnsi="Arial" w:cs="Arial"/>
          <w:sz w:val="22"/>
          <w:szCs w:val="22"/>
        </w:rPr>
        <w:t xml:space="preserve">an optical display </w:t>
      </w:r>
      <w:r w:rsidR="00E04E16">
        <w:rPr>
          <w:rFonts w:ascii="Arial" w:hAnsi="Arial" w:cs="Arial"/>
          <w:sz w:val="22"/>
          <w:szCs w:val="22"/>
        </w:rPr>
        <w:t xml:space="preserve">or WLAN connection </w:t>
      </w:r>
      <w:r w:rsidR="00F81F93">
        <w:rPr>
          <w:rFonts w:ascii="Arial" w:hAnsi="Arial" w:cs="Arial"/>
          <w:sz w:val="22"/>
          <w:szCs w:val="22"/>
        </w:rPr>
        <w:t>without opening the compartment</w:t>
      </w:r>
      <w:r w:rsidR="00302BFC">
        <w:rPr>
          <w:rFonts w:ascii="Arial" w:hAnsi="Arial" w:cs="Arial"/>
          <w:sz w:val="22"/>
          <w:szCs w:val="22"/>
        </w:rPr>
        <w:t>.</w:t>
      </w:r>
    </w:p>
    <w:p w:rsidR="00746250" w:rsidRPr="0020679B" w:rsidRDefault="008E2FB3" w:rsidP="00746250">
      <w:pPr>
        <w:spacing w:after="120"/>
        <w:ind w:left="2160" w:hanging="720"/>
        <w:jc w:val="both"/>
        <w:rPr>
          <w:rFonts w:ascii="Arial" w:hAnsi="Arial" w:cs="Arial"/>
          <w:sz w:val="22"/>
          <w:szCs w:val="22"/>
        </w:rPr>
      </w:pPr>
      <w:r>
        <w:rPr>
          <w:rFonts w:ascii="Arial" w:hAnsi="Arial" w:cs="Arial"/>
          <w:sz w:val="22"/>
          <w:szCs w:val="22"/>
        </w:rPr>
        <w:t>3</w:t>
      </w:r>
      <w:r w:rsidR="00746250" w:rsidRPr="0020679B">
        <w:rPr>
          <w:rFonts w:ascii="Arial" w:hAnsi="Arial" w:cs="Arial"/>
          <w:sz w:val="22"/>
          <w:szCs w:val="22"/>
        </w:rPr>
        <w:t>.</w:t>
      </w:r>
      <w:r w:rsidR="00746250" w:rsidRPr="0020679B">
        <w:rPr>
          <w:rFonts w:ascii="Arial" w:hAnsi="Arial" w:cs="Arial"/>
          <w:sz w:val="22"/>
          <w:szCs w:val="22"/>
        </w:rPr>
        <w:tab/>
        <w:t xml:space="preserve">The transmitter display shall indicate simultaneous flow rate and total flow with </w:t>
      </w:r>
      <w:r w:rsidR="00D329EA">
        <w:rPr>
          <w:rFonts w:ascii="Arial" w:hAnsi="Arial" w:cs="Arial"/>
          <w:sz w:val="22"/>
          <w:szCs w:val="22"/>
        </w:rPr>
        <w:t xml:space="preserve">three </w:t>
      </w:r>
      <w:r w:rsidR="006233FD">
        <w:rPr>
          <w:rFonts w:ascii="Arial" w:hAnsi="Arial" w:cs="Arial"/>
          <w:sz w:val="22"/>
          <w:szCs w:val="22"/>
        </w:rPr>
        <w:t>t</w:t>
      </w:r>
      <w:r w:rsidR="00746250" w:rsidRPr="0020679B">
        <w:rPr>
          <w:rFonts w:ascii="Arial" w:hAnsi="Arial" w:cs="Arial"/>
          <w:sz w:val="22"/>
          <w:szCs w:val="22"/>
        </w:rPr>
        <w:t>otalizers (</w:t>
      </w:r>
      <w:proofErr w:type="spellStart"/>
      <w:r w:rsidR="00342B84">
        <w:rPr>
          <w:rFonts w:ascii="Arial" w:hAnsi="Arial" w:cs="Arial"/>
          <w:sz w:val="22"/>
          <w:szCs w:val="22"/>
        </w:rPr>
        <w:t>e</w:t>
      </w:r>
      <w:r w:rsidR="00D329EA">
        <w:rPr>
          <w:rFonts w:ascii="Arial" w:hAnsi="Arial" w:cs="Arial"/>
          <w:sz w:val="22"/>
          <w:szCs w:val="22"/>
        </w:rPr>
        <w:t>g</w:t>
      </w:r>
      <w:proofErr w:type="spellEnd"/>
      <w:r w:rsidR="00342B84">
        <w:rPr>
          <w:rFonts w:ascii="Arial" w:hAnsi="Arial" w:cs="Arial"/>
          <w:sz w:val="22"/>
          <w:szCs w:val="22"/>
        </w:rPr>
        <w:t xml:space="preserve">. </w:t>
      </w:r>
      <w:r w:rsidR="00746250" w:rsidRPr="0020679B">
        <w:rPr>
          <w:rFonts w:ascii="Arial" w:hAnsi="Arial" w:cs="Arial"/>
          <w:sz w:val="22"/>
          <w:szCs w:val="22"/>
        </w:rPr>
        <w:t xml:space="preserve">forward, reverse and net total) and user-selectable engineering units, readout of diagnostic </w:t>
      </w:r>
      <w:r w:rsidR="00294117">
        <w:rPr>
          <w:rFonts w:ascii="Arial" w:hAnsi="Arial" w:cs="Arial"/>
          <w:sz w:val="22"/>
          <w:szCs w:val="22"/>
        </w:rPr>
        <w:t xml:space="preserve">remedy </w:t>
      </w:r>
      <w:r w:rsidR="00746250" w:rsidRPr="0020679B">
        <w:rPr>
          <w:rFonts w:ascii="Arial" w:hAnsi="Arial" w:cs="Arial"/>
          <w:sz w:val="22"/>
          <w:szCs w:val="22"/>
        </w:rPr>
        <w:t xml:space="preserve">messages, and support </w:t>
      </w:r>
      <w:r w:rsidR="00A8672A">
        <w:rPr>
          <w:rFonts w:ascii="Arial" w:hAnsi="Arial" w:cs="Arial"/>
          <w:sz w:val="22"/>
          <w:szCs w:val="22"/>
        </w:rPr>
        <w:t xml:space="preserve">at least </w:t>
      </w:r>
      <w:r w:rsidR="00746250" w:rsidRPr="00294117">
        <w:rPr>
          <w:rFonts w:ascii="Arial" w:hAnsi="Arial" w:cs="Arial"/>
          <w:sz w:val="22"/>
          <w:szCs w:val="22"/>
        </w:rPr>
        <w:t>1</w:t>
      </w:r>
      <w:r w:rsidR="00294117" w:rsidRPr="00836085">
        <w:rPr>
          <w:rFonts w:ascii="Arial" w:hAnsi="Arial" w:cs="Arial"/>
          <w:sz w:val="22"/>
          <w:szCs w:val="22"/>
        </w:rPr>
        <w:t>9</w:t>
      </w:r>
      <w:r w:rsidR="00746250" w:rsidRPr="0020679B">
        <w:rPr>
          <w:rFonts w:ascii="Arial" w:hAnsi="Arial" w:cs="Arial"/>
          <w:sz w:val="22"/>
          <w:szCs w:val="22"/>
        </w:rPr>
        <w:t xml:space="preserve"> standard languages. </w:t>
      </w:r>
    </w:p>
    <w:p w:rsidR="00746250" w:rsidRPr="0020679B" w:rsidRDefault="008E2FB3" w:rsidP="00746250">
      <w:pPr>
        <w:spacing w:after="120"/>
        <w:ind w:left="2160" w:hanging="720"/>
        <w:jc w:val="both"/>
        <w:rPr>
          <w:rFonts w:ascii="Arial" w:hAnsi="Arial" w:cs="Arial"/>
          <w:sz w:val="22"/>
          <w:szCs w:val="22"/>
        </w:rPr>
      </w:pPr>
      <w:r>
        <w:rPr>
          <w:rFonts w:ascii="Arial" w:hAnsi="Arial" w:cs="Arial"/>
          <w:sz w:val="22"/>
          <w:szCs w:val="22"/>
        </w:rPr>
        <w:t>4</w:t>
      </w:r>
      <w:ins w:id="0" w:author="Nate Hedrick" w:date="2016-11-30T10:45:00Z">
        <w:r w:rsidR="00B56F91">
          <w:rPr>
            <w:rFonts w:ascii="Arial" w:hAnsi="Arial" w:cs="Arial"/>
            <w:sz w:val="22"/>
            <w:szCs w:val="22"/>
          </w:rPr>
          <w:t>.</w:t>
        </w:r>
      </w:ins>
      <w:r w:rsidR="00746250" w:rsidRPr="0020679B">
        <w:rPr>
          <w:rFonts w:ascii="Arial" w:hAnsi="Arial" w:cs="Arial"/>
          <w:sz w:val="22"/>
          <w:szCs w:val="22"/>
        </w:rPr>
        <w:tab/>
        <w:t>The transmitter shall safeguard against entering of invalid data for the particular meter size and all programming parameters shall be access-code protected</w:t>
      </w:r>
      <w:r w:rsidR="00294117">
        <w:rPr>
          <w:rFonts w:ascii="Arial" w:hAnsi="Arial" w:cs="Arial"/>
          <w:sz w:val="22"/>
          <w:szCs w:val="22"/>
        </w:rPr>
        <w:t xml:space="preserve"> and retained in the embedded </w:t>
      </w:r>
      <w:proofErr w:type="spellStart"/>
      <w:r w:rsidR="00294117">
        <w:rPr>
          <w:rFonts w:ascii="Arial" w:hAnsi="Arial" w:cs="Arial"/>
          <w:sz w:val="22"/>
          <w:szCs w:val="22"/>
        </w:rPr>
        <w:t>HistoROM</w:t>
      </w:r>
      <w:proofErr w:type="spellEnd"/>
      <w:r w:rsidR="00746250" w:rsidRPr="0020679B">
        <w:rPr>
          <w:rFonts w:ascii="Arial" w:hAnsi="Arial" w:cs="Arial"/>
          <w:sz w:val="22"/>
          <w:szCs w:val="22"/>
        </w:rPr>
        <w:t xml:space="preserve">. </w:t>
      </w:r>
    </w:p>
    <w:p w:rsidR="00746250" w:rsidRPr="0020679B" w:rsidRDefault="008E2FB3" w:rsidP="00746250">
      <w:pPr>
        <w:tabs>
          <w:tab w:val="left" w:pos="2160"/>
        </w:tabs>
        <w:spacing w:after="120"/>
        <w:ind w:left="2160" w:hanging="720"/>
        <w:jc w:val="both"/>
        <w:rPr>
          <w:rFonts w:ascii="Arial" w:hAnsi="Arial" w:cs="Arial"/>
          <w:sz w:val="22"/>
          <w:szCs w:val="22"/>
        </w:rPr>
      </w:pPr>
      <w:r>
        <w:rPr>
          <w:rFonts w:ascii="Arial" w:hAnsi="Arial" w:cs="Arial"/>
          <w:sz w:val="22"/>
          <w:szCs w:val="22"/>
        </w:rPr>
        <w:t>5</w:t>
      </w:r>
      <w:r w:rsidR="00746250" w:rsidRPr="0020679B">
        <w:rPr>
          <w:rFonts w:ascii="Arial" w:hAnsi="Arial" w:cs="Arial"/>
          <w:sz w:val="22"/>
          <w:szCs w:val="22"/>
        </w:rPr>
        <w:t>.</w:t>
      </w:r>
      <w:r w:rsidR="00746250" w:rsidRPr="0020679B">
        <w:rPr>
          <w:rFonts w:ascii="Arial" w:hAnsi="Arial" w:cs="Arial"/>
          <w:sz w:val="22"/>
          <w:szCs w:val="22"/>
        </w:rPr>
        <w:tab/>
        <w:t xml:space="preserve">The transmitter </w:t>
      </w:r>
      <w:r w:rsidR="00D329EA">
        <w:rPr>
          <w:rFonts w:ascii="Arial" w:hAnsi="Arial" w:cs="Arial"/>
          <w:sz w:val="22"/>
          <w:szCs w:val="22"/>
        </w:rPr>
        <w:t xml:space="preserve">primary </w:t>
      </w:r>
      <w:r w:rsidR="00746250" w:rsidRPr="0020679B">
        <w:rPr>
          <w:rFonts w:ascii="Arial" w:hAnsi="Arial" w:cs="Arial"/>
          <w:sz w:val="22"/>
          <w:szCs w:val="22"/>
        </w:rPr>
        <w:t>output shall be specified, as:</w:t>
      </w:r>
    </w:p>
    <w:p w:rsidR="00836085" w:rsidRDefault="00746250" w:rsidP="00D329EA">
      <w:pPr>
        <w:tabs>
          <w:tab w:val="left" w:pos="2160"/>
        </w:tabs>
        <w:spacing w:after="120"/>
        <w:ind w:left="2160" w:hanging="720"/>
        <w:jc w:val="both"/>
        <w:rPr>
          <w:rFonts w:ascii="Arial" w:hAnsi="Arial" w:cs="Arial"/>
          <w:sz w:val="22"/>
          <w:szCs w:val="22"/>
        </w:rPr>
      </w:pPr>
      <w:r w:rsidRPr="0020679B">
        <w:rPr>
          <w:rFonts w:ascii="Arial" w:hAnsi="Arial" w:cs="Arial"/>
          <w:sz w:val="22"/>
          <w:szCs w:val="22"/>
        </w:rPr>
        <w:tab/>
      </w:r>
      <w:r w:rsidR="00F81F93" w:rsidRPr="00294117">
        <w:rPr>
          <w:rFonts w:ascii="Arial" w:hAnsi="Arial" w:cs="Arial"/>
          <w:sz w:val="22"/>
          <w:szCs w:val="22"/>
        </w:rPr>
        <w:t>4-20mA HART</w:t>
      </w:r>
      <w:r w:rsidR="00836085">
        <w:rPr>
          <w:rFonts w:ascii="Arial" w:hAnsi="Arial" w:cs="Arial"/>
          <w:sz w:val="22"/>
          <w:szCs w:val="22"/>
        </w:rPr>
        <w:t>,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Modbus RS485,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PROFIBUS PA,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FOUNDATION Fieldbus,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r>
        <w:rPr>
          <w:rFonts w:ascii="Arial" w:hAnsi="Arial" w:cs="Arial"/>
          <w:sz w:val="22"/>
          <w:szCs w:val="22"/>
        </w:rPr>
        <w:t>EtherNet</w:t>
      </w:r>
      <w:proofErr w:type="spellEnd"/>
      <w:r>
        <w:rPr>
          <w:rFonts w:ascii="Arial" w:hAnsi="Arial" w:cs="Arial"/>
          <w:sz w:val="22"/>
          <w:szCs w:val="22"/>
        </w:rPr>
        <w:t>/IP,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PROFINET</w:t>
      </w:r>
      <w:r w:rsidR="00F81F93" w:rsidRPr="00294117">
        <w:rPr>
          <w:rFonts w:ascii="Arial" w:hAnsi="Arial" w:cs="Arial"/>
          <w:sz w:val="22"/>
          <w:szCs w:val="22"/>
        </w:rPr>
        <w:t xml:space="preserve"> </w:t>
      </w:r>
    </w:p>
    <w:p w:rsidR="00746250" w:rsidRPr="0020679B"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And</w:t>
      </w:r>
      <w:r w:rsidRPr="00294117">
        <w:rPr>
          <w:rFonts w:ascii="Arial" w:hAnsi="Arial" w:cs="Arial"/>
          <w:sz w:val="22"/>
          <w:szCs w:val="22"/>
        </w:rPr>
        <w:t xml:space="preserve"> </w:t>
      </w:r>
      <w:r>
        <w:rPr>
          <w:rFonts w:ascii="Arial" w:hAnsi="Arial" w:cs="Arial"/>
          <w:sz w:val="22"/>
          <w:szCs w:val="22"/>
        </w:rPr>
        <w:t xml:space="preserve">up to </w:t>
      </w:r>
      <w:r w:rsidR="008E2FB3">
        <w:rPr>
          <w:rFonts w:ascii="Arial" w:hAnsi="Arial" w:cs="Arial"/>
          <w:sz w:val="22"/>
          <w:szCs w:val="22"/>
        </w:rPr>
        <w:t>(3</w:t>
      </w:r>
      <w:r w:rsidR="00294117" w:rsidRPr="00836085">
        <w:rPr>
          <w:rFonts w:ascii="Arial" w:hAnsi="Arial" w:cs="Arial"/>
          <w:sz w:val="22"/>
          <w:szCs w:val="22"/>
        </w:rPr>
        <w:t xml:space="preserve">) </w:t>
      </w:r>
      <w:r w:rsidR="00EC1C07">
        <w:rPr>
          <w:rFonts w:ascii="Arial" w:hAnsi="Arial" w:cs="Arial"/>
          <w:sz w:val="22"/>
          <w:szCs w:val="22"/>
        </w:rPr>
        <w:t xml:space="preserve">secondary </w:t>
      </w:r>
      <w:r w:rsidR="00294117" w:rsidRPr="00836085">
        <w:rPr>
          <w:rFonts w:ascii="Arial" w:hAnsi="Arial" w:cs="Arial"/>
          <w:sz w:val="22"/>
          <w:szCs w:val="22"/>
        </w:rPr>
        <w:t xml:space="preserve">configurable analog </w:t>
      </w:r>
      <w:r>
        <w:rPr>
          <w:rFonts w:ascii="Arial" w:hAnsi="Arial" w:cs="Arial"/>
          <w:sz w:val="22"/>
          <w:szCs w:val="22"/>
        </w:rPr>
        <w:t xml:space="preserve">I/O slots </w:t>
      </w:r>
      <w:r w:rsidR="00294117" w:rsidRPr="00836085">
        <w:rPr>
          <w:rFonts w:ascii="Arial" w:hAnsi="Arial" w:cs="Arial"/>
          <w:sz w:val="22"/>
          <w:szCs w:val="22"/>
        </w:rPr>
        <w:t>(</w:t>
      </w:r>
      <w:r>
        <w:rPr>
          <w:rFonts w:ascii="Arial" w:hAnsi="Arial" w:cs="Arial"/>
          <w:sz w:val="22"/>
          <w:szCs w:val="22"/>
        </w:rPr>
        <w:t>freely programmable to</w:t>
      </w:r>
      <w:r w:rsidRPr="00836085">
        <w:rPr>
          <w:rFonts w:ascii="Arial" w:hAnsi="Arial" w:cs="Arial"/>
          <w:sz w:val="22"/>
          <w:szCs w:val="22"/>
        </w:rPr>
        <w:t xml:space="preserve"> </w:t>
      </w:r>
      <w:r w:rsidR="00294117" w:rsidRPr="00836085">
        <w:rPr>
          <w:rFonts w:ascii="Arial" w:hAnsi="Arial" w:cs="Arial"/>
          <w:sz w:val="22"/>
          <w:szCs w:val="22"/>
        </w:rPr>
        <w:t xml:space="preserve">4-20mA in/output, 0-10 kHz pulse/frequency, or status input) </w:t>
      </w:r>
    </w:p>
    <w:p w:rsidR="00746250" w:rsidRPr="0020679B" w:rsidRDefault="008E2FB3" w:rsidP="00746250">
      <w:pPr>
        <w:tabs>
          <w:tab w:val="left" w:pos="2160"/>
        </w:tabs>
        <w:spacing w:after="120"/>
        <w:ind w:left="2160" w:hanging="720"/>
        <w:jc w:val="both"/>
        <w:rPr>
          <w:rFonts w:ascii="Arial" w:hAnsi="Arial" w:cs="Arial"/>
          <w:sz w:val="22"/>
          <w:szCs w:val="22"/>
        </w:rPr>
      </w:pPr>
      <w:r>
        <w:rPr>
          <w:rFonts w:ascii="Arial" w:hAnsi="Arial" w:cs="Arial"/>
          <w:sz w:val="22"/>
          <w:szCs w:val="22"/>
        </w:rPr>
        <w:t>6</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output(s) shall be integral to the </w:t>
      </w:r>
      <w:r w:rsidR="00746250">
        <w:rPr>
          <w:rFonts w:ascii="Arial" w:hAnsi="Arial" w:cs="Arial"/>
          <w:sz w:val="22"/>
          <w:szCs w:val="22"/>
        </w:rPr>
        <w:t>Cor</w:t>
      </w:r>
      <w:r w:rsidR="00746250" w:rsidRPr="0020679B">
        <w:rPr>
          <w:rFonts w:ascii="Arial" w:hAnsi="Arial" w:cs="Arial"/>
          <w:sz w:val="22"/>
          <w:szCs w:val="22"/>
        </w:rPr>
        <w:t>i</w:t>
      </w:r>
      <w:r w:rsidR="00746250">
        <w:rPr>
          <w:rFonts w:ascii="Arial" w:hAnsi="Arial" w:cs="Arial"/>
          <w:sz w:val="22"/>
          <w:szCs w:val="22"/>
        </w:rPr>
        <w:t>o</w:t>
      </w:r>
      <w:r w:rsidR="00746250" w:rsidRPr="0020679B">
        <w:rPr>
          <w:rFonts w:ascii="Arial" w:hAnsi="Arial" w:cs="Arial"/>
          <w:sz w:val="22"/>
          <w:szCs w:val="22"/>
        </w:rPr>
        <w:t xml:space="preserve">lis flowmeter transmitter electronics; using an external third party signal converter is unacceptable. </w:t>
      </w:r>
    </w:p>
    <w:p w:rsidR="00746250" w:rsidRPr="0020679B" w:rsidRDefault="008E2FB3" w:rsidP="00302BFC">
      <w:pPr>
        <w:tabs>
          <w:tab w:val="left" w:pos="2160"/>
        </w:tabs>
        <w:spacing w:after="120"/>
        <w:ind w:left="2160" w:hanging="720"/>
        <w:jc w:val="both"/>
        <w:rPr>
          <w:rFonts w:ascii="Arial" w:hAnsi="Arial" w:cs="Arial"/>
          <w:sz w:val="22"/>
          <w:szCs w:val="22"/>
        </w:rPr>
      </w:pPr>
      <w:r>
        <w:rPr>
          <w:rFonts w:ascii="Arial" w:hAnsi="Arial" w:cs="Arial"/>
          <w:sz w:val="22"/>
          <w:szCs w:val="22"/>
        </w:rPr>
        <w:t>7</w:t>
      </w:r>
      <w:r w:rsidR="00746250" w:rsidRPr="0020679B">
        <w:rPr>
          <w:rFonts w:ascii="Arial" w:hAnsi="Arial" w:cs="Arial"/>
          <w:sz w:val="22"/>
          <w:szCs w:val="22"/>
        </w:rPr>
        <w:t>.</w:t>
      </w:r>
      <w:r w:rsidR="00746250" w:rsidRPr="0020679B">
        <w:rPr>
          <w:rFonts w:ascii="Arial" w:hAnsi="Arial" w:cs="Arial"/>
          <w:sz w:val="22"/>
          <w:szCs w:val="22"/>
        </w:rPr>
        <w:tab/>
        <w:t xml:space="preserve">The transmitter output selected must be supported by </w:t>
      </w:r>
      <w:r w:rsidR="000E7F55">
        <w:rPr>
          <w:rFonts w:ascii="Arial" w:hAnsi="Arial" w:cs="Arial"/>
          <w:sz w:val="22"/>
          <w:szCs w:val="22"/>
        </w:rPr>
        <w:t>Add-on Instructions</w:t>
      </w:r>
      <w:r w:rsidR="008F0653">
        <w:rPr>
          <w:rFonts w:ascii="Arial" w:hAnsi="Arial" w:cs="Arial"/>
          <w:sz w:val="22"/>
          <w:szCs w:val="22"/>
        </w:rPr>
        <w:t xml:space="preserve"> (AOI)</w:t>
      </w:r>
      <w:r w:rsidR="000E7F55">
        <w:rPr>
          <w:rFonts w:ascii="Arial" w:hAnsi="Arial" w:cs="Arial"/>
          <w:sz w:val="22"/>
          <w:szCs w:val="22"/>
        </w:rPr>
        <w:t xml:space="preserve">, faceplates, </w:t>
      </w:r>
      <w:r w:rsidR="00746250" w:rsidRPr="0020679B">
        <w:rPr>
          <w:rFonts w:ascii="Arial" w:hAnsi="Arial" w:cs="Arial"/>
          <w:sz w:val="22"/>
          <w:szCs w:val="22"/>
        </w:rPr>
        <w:t xml:space="preserve">device drivers, instructions and pre-engineered code. </w:t>
      </w:r>
    </w:p>
    <w:p w:rsidR="00746250" w:rsidRPr="0020679B" w:rsidRDefault="008E2FB3" w:rsidP="00746250">
      <w:pPr>
        <w:spacing w:after="120"/>
        <w:ind w:left="2160" w:hanging="720"/>
        <w:jc w:val="both"/>
        <w:rPr>
          <w:rFonts w:ascii="Arial" w:hAnsi="Arial" w:cs="Arial"/>
          <w:sz w:val="22"/>
          <w:szCs w:val="22"/>
        </w:rPr>
      </w:pPr>
      <w:r>
        <w:rPr>
          <w:rFonts w:ascii="Arial" w:hAnsi="Arial" w:cs="Arial"/>
          <w:sz w:val="22"/>
          <w:szCs w:val="22"/>
        </w:rPr>
        <w:t>8</w:t>
      </w:r>
      <w:r w:rsidR="00746250" w:rsidRPr="0020679B">
        <w:rPr>
          <w:rFonts w:ascii="Arial" w:hAnsi="Arial" w:cs="Arial"/>
          <w:sz w:val="22"/>
          <w:szCs w:val="22"/>
        </w:rPr>
        <w:t>.</w:t>
      </w:r>
      <w:r w:rsidR="00746250" w:rsidRPr="0020679B">
        <w:rPr>
          <w:rFonts w:ascii="Arial" w:hAnsi="Arial" w:cs="Arial"/>
          <w:sz w:val="22"/>
          <w:szCs w:val="22"/>
        </w:rPr>
        <w:tab/>
      </w:r>
      <w:r w:rsidR="00834A4E" w:rsidRPr="0020679B">
        <w:rPr>
          <w:rFonts w:ascii="Arial" w:hAnsi="Arial" w:cs="Arial"/>
          <w:sz w:val="22"/>
          <w:szCs w:val="22"/>
        </w:rPr>
        <w:t xml:space="preserve">The transmitter shall </w:t>
      </w:r>
      <w:r w:rsidR="00834A4E">
        <w:rPr>
          <w:rFonts w:ascii="Arial" w:hAnsi="Arial" w:cs="Arial"/>
          <w:sz w:val="22"/>
          <w:szCs w:val="22"/>
        </w:rPr>
        <w:t xml:space="preserve">internally </w:t>
      </w:r>
      <w:r w:rsidR="00834A4E" w:rsidRPr="0020679B">
        <w:rPr>
          <w:rFonts w:ascii="Arial" w:hAnsi="Arial" w:cs="Arial"/>
          <w:sz w:val="22"/>
          <w:szCs w:val="22"/>
        </w:rPr>
        <w:t>retain all setup parameters</w:t>
      </w:r>
      <w:r w:rsidR="00834A4E">
        <w:rPr>
          <w:rFonts w:ascii="Arial" w:hAnsi="Arial" w:cs="Arial"/>
          <w:sz w:val="22"/>
          <w:szCs w:val="22"/>
        </w:rPr>
        <w:t>, calibration parameters</w:t>
      </w:r>
      <w:r w:rsidR="00834A4E" w:rsidRPr="0020679B">
        <w:rPr>
          <w:rFonts w:ascii="Arial" w:hAnsi="Arial" w:cs="Arial"/>
          <w:sz w:val="22"/>
          <w:szCs w:val="22"/>
        </w:rPr>
        <w:t xml:space="preserve"> and acc</w:t>
      </w:r>
      <w:r w:rsidR="00834A4E">
        <w:rPr>
          <w:rFonts w:ascii="Arial" w:hAnsi="Arial" w:cs="Arial"/>
          <w:sz w:val="22"/>
          <w:szCs w:val="22"/>
        </w:rPr>
        <w:t>umulated measurements</w:t>
      </w:r>
      <w:r w:rsidR="00834A4E" w:rsidRPr="0020679B">
        <w:rPr>
          <w:rFonts w:ascii="Arial" w:hAnsi="Arial" w:cs="Arial"/>
          <w:sz w:val="22"/>
          <w:szCs w:val="22"/>
        </w:rPr>
        <w:t xml:space="preserve"> in non-volatile memory in the event of power failure.</w:t>
      </w:r>
    </w:p>
    <w:p w:rsidR="00746250" w:rsidRPr="0020679B" w:rsidRDefault="008E2FB3" w:rsidP="00746250">
      <w:pPr>
        <w:spacing w:after="120"/>
        <w:ind w:left="2160" w:hanging="720"/>
        <w:jc w:val="both"/>
        <w:rPr>
          <w:rFonts w:ascii="Arial" w:hAnsi="Arial" w:cs="Arial"/>
          <w:sz w:val="22"/>
          <w:szCs w:val="22"/>
        </w:rPr>
      </w:pPr>
      <w:r>
        <w:rPr>
          <w:rFonts w:ascii="Arial" w:hAnsi="Arial" w:cs="Arial"/>
          <w:sz w:val="22"/>
          <w:szCs w:val="22"/>
        </w:rPr>
        <w:t>9</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shall be protected against voltage spikes from the power source with internal transient protection.  </w:t>
      </w:r>
    </w:p>
    <w:p w:rsidR="007C366E" w:rsidRDefault="008E2FB3" w:rsidP="00746250">
      <w:pPr>
        <w:pStyle w:val="ListParagraph"/>
        <w:spacing w:after="120"/>
        <w:ind w:left="2160" w:hanging="720"/>
        <w:jc w:val="both"/>
        <w:rPr>
          <w:rFonts w:ascii="Arial" w:hAnsi="Arial" w:cs="Arial"/>
          <w:sz w:val="22"/>
          <w:szCs w:val="22"/>
        </w:rPr>
      </w:pPr>
      <w:r>
        <w:rPr>
          <w:rFonts w:ascii="Arial" w:hAnsi="Arial" w:cs="Arial"/>
          <w:sz w:val="22"/>
          <w:szCs w:val="22"/>
        </w:rPr>
        <w:t>10</w:t>
      </w:r>
      <w:r w:rsidR="00746250" w:rsidRPr="0020679B">
        <w:rPr>
          <w:rFonts w:ascii="Arial" w:hAnsi="Arial" w:cs="Arial"/>
          <w:sz w:val="22"/>
          <w:szCs w:val="22"/>
        </w:rPr>
        <w:t>.</w:t>
      </w:r>
      <w:r w:rsidR="00746250" w:rsidRPr="0020679B">
        <w:rPr>
          <w:rFonts w:ascii="Arial" w:hAnsi="Arial" w:cs="Arial"/>
          <w:sz w:val="22"/>
          <w:szCs w:val="22"/>
        </w:rPr>
        <w:tab/>
        <w:t xml:space="preserve">The transmitter and sensor must </w:t>
      </w:r>
      <w:r w:rsidR="008F0653">
        <w:rPr>
          <w:rFonts w:ascii="Arial" w:hAnsi="Arial" w:cs="Arial"/>
          <w:sz w:val="22"/>
          <w:szCs w:val="22"/>
        </w:rPr>
        <w:t>support</w:t>
      </w:r>
      <w:r w:rsidR="00746250" w:rsidRPr="0020679B">
        <w:rPr>
          <w:rFonts w:ascii="Arial" w:hAnsi="Arial" w:cs="Arial"/>
          <w:sz w:val="22"/>
          <w:szCs w:val="22"/>
        </w:rPr>
        <w:t xml:space="preserve"> an </w:t>
      </w:r>
      <w:r w:rsidR="00D329EA">
        <w:rPr>
          <w:rFonts w:ascii="Arial" w:hAnsi="Arial" w:cs="Arial"/>
          <w:sz w:val="22"/>
          <w:szCs w:val="22"/>
        </w:rPr>
        <w:t xml:space="preserve">onboard, </w:t>
      </w:r>
      <w:r w:rsidR="00E04E16">
        <w:rPr>
          <w:rFonts w:ascii="Arial" w:hAnsi="Arial" w:cs="Arial"/>
          <w:sz w:val="22"/>
          <w:szCs w:val="22"/>
        </w:rPr>
        <w:t xml:space="preserve">ISO </w:t>
      </w:r>
      <w:r w:rsidR="00746250">
        <w:rPr>
          <w:rFonts w:ascii="Arial" w:hAnsi="Arial" w:cs="Arial"/>
          <w:sz w:val="22"/>
          <w:szCs w:val="22"/>
        </w:rPr>
        <w:t>t</w:t>
      </w:r>
      <w:r w:rsidR="00302BFC">
        <w:rPr>
          <w:rFonts w:ascii="Arial" w:hAnsi="Arial" w:cs="Arial"/>
          <w:sz w:val="22"/>
          <w:szCs w:val="22"/>
        </w:rPr>
        <w:t>raceable</w:t>
      </w:r>
      <w:r w:rsidR="00746250" w:rsidRPr="0020679B">
        <w:rPr>
          <w:rFonts w:ascii="Arial" w:hAnsi="Arial" w:cs="Arial"/>
          <w:sz w:val="22"/>
          <w:szCs w:val="22"/>
        </w:rPr>
        <w:t xml:space="preserve"> means of </w:t>
      </w:r>
      <w:r w:rsidR="00E04E16">
        <w:rPr>
          <w:rFonts w:ascii="Arial" w:hAnsi="Arial" w:cs="Arial"/>
          <w:sz w:val="22"/>
          <w:szCs w:val="22"/>
        </w:rPr>
        <w:t xml:space="preserve">attested </w:t>
      </w:r>
      <w:r w:rsidR="00746250" w:rsidRPr="0020679B">
        <w:rPr>
          <w:rFonts w:ascii="Arial" w:hAnsi="Arial" w:cs="Arial"/>
          <w:sz w:val="22"/>
          <w:szCs w:val="22"/>
        </w:rPr>
        <w:t xml:space="preserve">in-situ verification </w:t>
      </w:r>
      <w:r w:rsidR="005B2828">
        <w:rPr>
          <w:rFonts w:ascii="Arial" w:hAnsi="Arial" w:cs="Arial"/>
          <w:sz w:val="22"/>
          <w:szCs w:val="22"/>
        </w:rPr>
        <w:t xml:space="preserve">utilizing redundant references </w:t>
      </w:r>
      <w:r w:rsidR="00746250" w:rsidRPr="0020679B">
        <w:rPr>
          <w:rFonts w:ascii="Arial" w:hAnsi="Arial" w:cs="Arial"/>
          <w:sz w:val="22"/>
          <w:szCs w:val="22"/>
        </w:rPr>
        <w:t>to validate measurement quality over the lifespan.</w:t>
      </w:r>
    </w:p>
    <w:p w:rsidR="007C366E" w:rsidRDefault="008E2FB3" w:rsidP="00746250">
      <w:pPr>
        <w:pStyle w:val="ListParagraph"/>
        <w:spacing w:after="120"/>
        <w:ind w:left="2160" w:hanging="720"/>
        <w:jc w:val="both"/>
        <w:rPr>
          <w:rFonts w:ascii="Arial" w:hAnsi="Arial" w:cs="Arial"/>
          <w:sz w:val="22"/>
          <w:szCs w:val="22"/>
        </w:rPr>
      </w:pPr>
      <w:r>
        <w:rPr>
          <w:rFonts w:ascii="Arial" w:hAnsi="Arial" w:cs="Arial"/>
          <w:sz w:val="22"/>
          <w:szCs w:val="22"/>
        </w:rPr>
        <w:lastRenderedPageBreak/>
        <w:t>11</w:t>
      </w:r>
      <w:r w:rsidR="007C366E">
        <w:rPr>
          <w:rFonts w:ascii="Arial" w:hAnsi="Arial" w:cs="Arial"/>
          <w:sz w:val="22"/>
          <w:szCs w:val="22"/>
        </w:rPr>
        <w:t>.   The transmitter shall provide access to service and monitoring parameters designed to identify transient or permanent process influences.</w:t>
      </w:r>
      <w:r w:rsidR="00746250" w:rsidRPr="0020679B">
        <w:rPr>
          <w:rFonts w:ascii="Arial" w:hAnsi="Arial" w:cs="Arial"/>
          <w:sz w:val="22"/>
          <w:szCs w:val="22"/>
        </w:rPr>
        <w:t xml:space="preserve"> </w:t>
      </w:r>
    </w:p>
    <w:p w:rsidR="00905318" w:rsidRDefault="007C366E" w:rsidP="00746250">
      <w:pPr>
        <w:pStyle w:val="ListParagraph"/>
        <w:spacing w:after="120"/>
        <w:ind w:left="2160" w:hanging="720"/>
        <w:jc w:val="both"/>
        <w:rPr>
          <w:rFonts w:ascii="Arial" w:hAnsi="Arial" w:cs="Arial"/>
          <w:sz w:val="22"/>
          <w:szCs w:val="22"/>
        </w:rPr>
      </w:pPr>
      <w:r>
        <w:rPr>
          <w:rFonts w:ascii="Arial" w:hAnsi="Arial" w:cs="Arial"/>
          <w:sz w:val="22"/>
          <w:szCs w:val="22"/>
        </w:rPr>
        <w:t>11.  The transmitter shall provide lock-out from vandalism or programming changes of K-factor and zero point when used for fiscal measurement</w:t>
      </w:r>
      <w:r w:rsidR="0099214E">
        <w:rPr>
          <w:rFonts w:ascii="Arial" w:hAnsi="Arial" w:cs="Arial"/>
          <w:sz w:val="22"/>
          <w:szCs w:val="22"/>
        </w:rPr>
        <w:t xml:space="preserve"> as specified.</w:t>
      </w:r>
    </w:p>
    <w:p w:rsidR="00651F9F" w:rsidRDefault="00905318" w:rsidP="00746250">
      <w:pPr>
        <w:pStyle w:val="ListParagraph"/>
        <w:spacing w:after="120"/>
        <w:ind w:left="2160" w:hanging="720"/>
        <w:jc w:val="both"/>
        <w:rPr>
          <w:rFonts w:ascii="Arial" w:hAnsi="Arial" w:cs="Arial"/>
          <w:sz w:val="22"/>
          <w:szCs w:val="22"/>
        </w:rPr>
      </w:pPr>
      <w:r>
        <w:rPr>
          <w:rFonts w:ascii="Arial" w:hAnsi="Arial" w:cs="Arial"/>
          <w:sz w:val="22"/>
          <w:szCs w:val="22"/>
        </w:rPr>
        <w:t>12.</w:t>
      </w:r>
      <w:r>
        <w:rPr>
          <w:rFonts w:ascii="Arial" w:hAnsi="Arial" w:cs="Arial"/>
          <w:sz w:val="22"/>
          <w:szCs w:val="22"/>
        </w:rPr>
        <w:tab/>
      </w:r>
      <w:r>
        <w:rPr>
          <w:rFonts w:ascii="Arial" w:hAnsi="Arial" w:cs="Arial"/>
          <w:color w:val="000000"/>
          <w:sz w:val="22"/>
          <w:szCs w:val="22"/>
        </w:rPr>
        <w:t>The transmitter shall support commissioning and maintenance options via a service interface for operation via an internal web server, accessible via a standard RJ-45 cable.</w:t>
      </w:r>
      <w:r w:rsidR="00746250" w:rsidRPr="0020679B">
        <w:rPr>
          <w:rFonts w:ascii="Arial" w:hAnsi="Arial" w:cs="Arial"/>
          <w:sz w:val="22"/>
          <w:szCs w:val="22"/>
        </w:rPr>
        <w:t xml:space="preserve"> </w:t>
      </w:r>
    </w:p>
    <w:p w:rsidR="00834A4E" w:rsidRPr="005269AC" w:rsidRDefault="00834A4E" w:rsidP="00834A4E">
      <w:pPr>
        <w:pStyle w:val="ListParagraph"/>
        <w:spacing w:after="120"/>
        <w:ind w:left="2160" w:hanging="720"/>
        <w:jc w:val="both"/>
        <w:rPr>
          <w:rFonts w:ascii="Arial" w:hAnsi="Arial" w:cs="Arial"/>
          <w:color w:val="000000"/>
          <w:sz w:val="22"/>
          <w:szCs w:val="22"/>
        </w:rPr>
      </w:pPr>
      <w:r>
        <w:rPr>
          <w:rFonts w:ascii="Arial" w:hAnsi="Arial" w:cs="Arial"/>
          <w:sz w:val="22"/>
          <w:szCs w:val="22"/>
        </w:rPr>
        <w:t>13.</w:t>
      </w:r>
      <w:r>
        <w:rPr>
          <w:rFonts w:ascii="Arial" w:hAnsi="Arial" w:cs="Arial"/>
          <w:sz w:val="22"/>
          <w:szCs w:val="22"/>
        </w:rPr>
        <w:tab/>
      </w:r>
      <w:r>
        <w:rPr>
          <w:rFonts w:ascii="Arial" w:hAnsi="Arial" w:cs="Arial"/>
          <w:color w:val="000000"/>
          <w:sz w:val="22"/>
          <w:szCs w:val="22"/>
        </w:rPr>
        <w:t>The transmitter shall include a wireless local area network (WLAN) option built into the device display with a five meter operating range.  The WLAN shall permit unique SSID programming, four encryption levels and activation/deactivation of the function at the owner preference.</w:t>
      </w:r>
    </w:p>
    <w:p w:rsidR="00834A4E" w:rsidRDefault="00834A4E" w:rsidP="00746250">
      <w:pPr>
        <w:pStyle w:val="ListParagraph"/>
        <w:spacing w:after="120"/>
        <w:ind w:left="2160" w:hanging="720"/>
        <w:jc w:val="both"/>
        <w:rPr>
          <w:rFonts w:ascii="Arial" w:hAnsi="Arial" w:cs="Arial"/>
          <w:sz w:val="22"/>
          <w:szCs w:val="22"/>
        </w:rPr>
      </w:pPr>
    </w:p>
    <w:p w:rsidR="00325479" w:rsidRPr="00CD1206" w:rsidRDefault="00B95E39" w:rsidP="00302BFC">
      <w:pPr>
        <w:numPr>
          <w:ilvl w:val="0"/>
          <w:numId w:val="17"/>
        </w:numPr>
        <w:spacing w:after="120"/>
        <w:ind w:firstLine="0"/>
        <w:jc w:val="both"/>
        <w:rPr>
          <w:rFonts w:ascii="Arial" w:hAnsi="Arial" w:cs="Arial"/>
          <w:sz w:val="22"/>
          <w:szCs w:val="22"/>
        </w:rPr>
      </w:pPr>
      <w:r>
        <w:rPr>
          <w:rFonts w:ascii="Arial" w:hAnsi="Arial" w:cs="Arial"/>
          <w:sz w:val="22"/>
          <w:szCs w:val="22"/>
        </w:rPr>
        <w:t>Remote c</w:t>
      </w:r>
      <w:r w:rsidR="00894958" w:rsidRPr="00CD1206">
        <w:rPr>
          <w:rFonts w:ascii="Arial" w:hAnsi="Arial" w:cs="Arial"/>
          <w:sz w:val="22"/>
          <w:szCs w:val="22"/>
        </w:rPr>
        <w:t xml:space="preserve">onfiguration shall be capable of being performed thorough the programmable automation controller with common off the shelf tools, software, interfaces or gateways.  Generic profiles or special tools </w:t>
      </w:r>
      <w:r w:rsidR="0055235F" w:rsidRPr="00CD1206">
        <w:rPr>
          <w:rFonts w:ascii="Arial" w:hAnsi="Arial" w:cs="Arial"/>
          <w:sz w:val="22"/>
          <w:szCs w:val="22"/>
        </w:rPr>
        <w:t>and</w:t>
      </w:r>
      <w:r w:rsidR="00894958" w:rsidRPr="00CD1206">
        <w:rPr>
          <w:rFonts w:ascii="Arial" w:hAnsi="Arial" w:cs="Arial"/>
          <w:sz w:val="22"/>
          <w:szCs w:val="22"/>
        </w:rPr>
        <w:t xml:space="preserve"> hardware will not be acceptable.</w:t>
      </w:r>
    </w:p>
    <w:p w:rsidR="003B0385" w:rsidRPr="008A676C" w:rsidRDefault="003B0385" w:rsidP="00F436B1">
      <w:pPr>
        <w:spacing w:after="120"/>
        <w:ind w:left="720" w:hanging="720"/>
        <w:rPr>
          <w:rFonts w:ascii="Arial" w:hAnsi="Arial" w:cs="Arial"/>
          <w:b/>
          <w:sz w:val="22"/>
          <w:szCs w:val="22"/>
        </w:rPr>
      </w:pPr>
    </w:p>
    <w:p w:rsidR="00B95E39" w:rsidRPr="0020679B" w:rsidRDefault="00B95E39" w:rsidP="00B95E39">
      <w:pPr>
        <w:spacing w:after="120"/>
        <w:jc w:val="both"/>
        <w:rPr>
          <w:rFonts w:ascii="Arial" w:hAnsi="Arial" w:cs="Arial"/>
          <w:b/>
          <w:sz w:val="22"/>
          <w:szCs w:val="22"/>
        </w:rPr>
      </w:pPr>
      <w:r w:rsidRPr="0020679B">
        <w:rPr>
          <w:rFonts w:ascii="Arial" w:hAnsi="Arial" w:cs="Arial"/>
          <w:b/>
          <w:sz w:val="22"/>
          <w:szCs w:val="22"/>
        </w:rPr>
        <w:t>2.03 ACCESSORIES</w:t>
      </w:r>
    </w:p>
    <w:p w:rsidR="00B95E39" w:rsidRPr="0020679B" w:rsidRDefault="00B95E39" w:rsidP="00B95E39">
      <w:pPr>
        <w:pStyle w:val="Legal3"/>
        <w:tabs>
          <w:tab w:val="clear" w:pos="1171"/>
          <w:tab w:val="left" w:pos="360"/>
          <w:tab w:val="left" w:pos="720"/>
        </w:tabs>
        <w:spacing w:before="0" w:after="120"/>
        <w:ind w:left="720" w:firstLine="0"/>
        <w:jc w:val="both"/>
        <w:rPr>
          <w:rFonts w:cs="Arial"/>
          <w:bCs/>
          <w:szCs w:val="22"/>
        </w:rPr>
      </w:pPr>
      <w:r w:rsidRPr="0020679B">
        <w:rPr>
          <w:rFonts w:cs="Arial"/>
          <w:bCs/>
          <w:szCs w:val="22"/>
        </w:rPr>
        <w:t>Stainless steel tag - labeled to match the contract documents.</w:t>
      </w:r>
    </w:p>
    <w:p w:rsidR="00B95E39" w:rsidRPr="0020679B" w:rsidRDefault="00B95E39" w:rsidP="00B95E39">
      <w:pPr>
        <w:pStyle w:val="Legal3"/>
        <w:numPr>
          <w:ilvl w:val="0"/>
          <w:numId w:val="0"/>
        </w:numPr>
        <w:tabs>
          <w:tab w:val="left" w:pos="360"/>
          <w:tab w:val="left" w:pos="720"/>
        </w:tabs>
        <w:spacing w:before="0" w:after="120"/>
        <w:jc w:val="both"/>
        <w:rPr>
          <w:rFonts w:cs="Arial"/>
          <w:szCs w:val="22"/>
        </w:rPr>
      </w:pPr>
    </w:p>
    <w:p w:rsidR="00B95E39" w:rsidRPr="0020679B" w:rsidRDefault="00B95E39" w:rsidP="00B95E39">
      <w:pPr>
        <w:pStyle w:val="Legal3"/>
        <w:numPr>
          <w:ilvl w:val="0"/>
          <w:numId w:val="0"/>
        </w:numPr>
        <w:tabs>
          <w:tab w:val="left" w:pos="360"/>
          <w:tab w:val="left" w:pos="720"/>
        </w:tabs>
        <w:spacing w:before="0" w:after="120"/>
        <w:jc w:val="both"/>
        <w:rPr>
          <w:rFonts w:cs="Arial"/>
          <w:b/>
          <w:szCs w:val="22"/>
        </w:rPr>
      </w:pPr>
      <w:r w:rsidRPr="0020679B">
        <w:rPr>
          <w:rFonts w:cs="Arial"/>
          <w:b/>
          <w:szCs w:val="22"/>
        </w:rPr>
        <w:t>2.04 SOURCE QUALITY CONTROL &amp; CALIBRATION</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Coriolis flow meters s</w:t>
      </w:r>
      <w:r w:rsidR="008F0653">
        <w:rPr>
          <w:rFonts w:cs="Arial"/>
          <w:szCs w:val="22"/>
        </w:rPr>
        <w:t>hall be factory calibrated on a gravimetric</w:t>
      </w:r>
      <w:r w:rsidRPr="0020679B">
        <w:rPr>
          <w:rFonts w:cs="Arial"/>
          <w:szCs w:val="22"/>
        </w:rPr>
        <w:t xml:space="preserve"> ISO 17025 accredited test stand with certified accuracy traceable to NIST per “General Requirements for the Competence of Testing and Calibration Laboratories”</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 xml:space="preserve">Evidence of accreditation must originate from a national verification agency such as A2LA. </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 xml:space="preserve">Each meter shall ship with a certificate of a 2-point calibration report exceeding stated standard accuracy of 0.1% </w:t>
      </w:r>
      <w:r w:rsidR="005B2828">
        <w:rPr>
          <w:rFonts w:cs="Arial"/>
          <w:szCs w:val="22"/>
        </w:rPr>
        <w:t xml:space="preserve">or 0.05% </w:t>
      </w:r>
      <w:r w:rsidRPr="0020679B">
        <w:rPr>
          <w:rFonts w:cs="Arial"/>
          <w:szCs w:val="22"/>
        </w:rPr>
        <w:t>of rate</w:t>
      </w:r>
      <w:r w:rsidR="005B2828">
        <w:rPr>
          <w:rFonts w:cs="Arial"/>
          <w:szCs w:val="22"/>
        </w:rPr>
        <w:t xml:space="preserve"> as specified</w:t>
      </w:r>
      <w:r w:rsidRPr="0020679B">
        <w:rPr>
          <w:rFonts w:cs="Arial"/>
          <w:szCs w:val="22"/>
        </w:rPr>
        <w:t>.</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A real-time computer generated printout of the actual calibration data points shall indicate apparent and actual flows. The flow calibration data shall be confirmed by the manufacturer and shipped with the meters to the project site.</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The manufacturer shall provide complete documentation covering the traceability of all calibration instruments.</w:t>
      </w:r>
    </w:p>
    <w:p w:rsidR="00B95E39" w:rsidRPr="0020679B" w:rsidRDefault="00B95E39" w:rsidP="00B95E39">
      <w:pPr>
        <w:pStyle w:val="Legal3"/>
        <w:numPr>
          <w:ilvl w:val="0"/>
          <w:numId w:val="10"/>
        </w:numPr>
        <w:spacing w:before="0" w:after="120"/>
        <w:ind w:firstLine="0"/>
        <w:jc w:val="both"/>
        <w:rPr>
          <w:rFonts w:cs="Arial"/>
          <w:b/>
          <w:bCs/>
          <w:szCs w:val="22"/>
        </w:rPr>
      </w:pPr>
      <w:r w:rsidRPr="0020679B">
        <w:rPr>
          <w:rFonts w:cs="Arial"/>
          <w:szCs w:val="22"/>
        </w:rPr>
        <w:t>The manufacturer shall provide ISA data sheet ISA-TR20.00.01 as latest revision of form 20F2321. The manufacturer shall complete the form with all known data and model codes and dash out the inapplicable fields. Incomplete data sheets submitted will result in a rejected submittal.</w:t>
      </w:r>
    </w:p>
    <w:p w:rsidR="003B0385" w:rsidRDefault="003B0385" w:rsidP="008A676C">
      <w:pPr>
        <w:pStyle w:val="Legal3"/>
        <w:numPr>
          <w:ilvl w:val="0"/>
          <w:numId w:val="0"/>
        </w:numPr>
        <w:spacing w:before="0" w:after="120"/>
        <w:ind w:left="720" w:hanging="720"/>
        <w:rPr>
          <w:rFonts w:cs="Arial"/>
          <w:szCs w:val="22"/>
        </w:rPr>
      </w:pPr>
    </w:p>
    <w:p w:rsidR="00294117" w:rsidRDefault="00294117" w:rsidP="008A676C">
      <w:pPr>
        <w:pStyle w:val="Legal3"/>
        <w:numPr>
          <w:ilvl w:val="0"/>
          <w:numId w:val="0"/>
        </w:numPr>
        <w:spacing w:before="0" w:after="120"/>
        <w:ind w:left="720" w:hanging="720"/>
        <w:rPr>
          <w:rFonts w:cs="Arial"/>
          <w:szCs w:val="22"/>
        </w:rPr>
      </w:pPr>
    </w:p>
    <w:p w:rsidR="005407E0" w:rsidRPr="008A676C" w:rsidRDefault="005407E0" w:rsidP="008A676C">
      <w:pPr>
        <w:pStyle w:val="Legal3"/>
        <w:numPr>
          <w:ilvl w:val="0"/>
          <w:numId w:val="0"/>
        </w:numPr>
        <w:spacing w:before="0" w:after="120"/>
        <w:ind w:left="720" w:hanging="720"/>
        <w:rPr>
          <w:rFonts w:cs="Arial"/>
          <w:szCs w:val="22"/>
        </w:rPr>
      </w:pPr>
    </w:p>
    <w:p w:rsidR="006A54B8" w:rsidRDefault="006A54B8" w:rsidP="006A54B8">
      <w:pPr>
        <w:rPr>
          <w:rFonts w:ascii="Arial" w:hAnsi="Arial" w:cs="Arial"/>
          <w:b/>
          <w:sz w:val="22"/>
          <w:szCs w:val="22"/>
        </w:rPr>
      </w:pPr>
      <w:r>
        <w:rPr>
          <w:rFonts w:ascii="Arial" w:hAnsi="Arial" w:cs="Arial"/>
          <w:b/>
          <w:sz w:val="22"/>
          <w:szCs w:val="22"/>
        </w:rPr>
        <w:t>2.0</w:t>
      </w:r>
      <w:r w:rsidR="008A676C">
        <w:rPr>
          <w:rFonts w:ascii="Arial" w:hAnsi="Arial" w:cs="Arial"/>
          <w:b/>
          <w:sz w:val="22"/>
          <w:szCs w:val="22"/>
        </w:rPr>
        <w:t>5</w:t>
      </w:r>
      <w:r>
        <w:rPr>
          <w:rFonts w:ascii="Arial" w:hAnsi="Arial" w:cs="Arial"/>
          <w:b/>
          <w:sz w:val="22"/>
          <w:szCs w:val="22"/>
        </w:rPr>
        <w:t xml:space="preserve"> SAFETY </w:t>
      </w:r>
    </w:p>
    <w:p w:rsidR="00B95E39" w:rsidRDefault="00B95E39" w:rsidP="006A54B8">
      <w:pPr>
        <w:rPr>
          <w:rFonts w:ascii="Arial" w:hAnsi="Arial" w:cs="Arial"/>
          <w:b/>
          <w:sz w:val="22"/>
          <w:szCs w:val="22"/>
        </w:rPr>
      </w:pPr>
    </w:p>
    <w:p w:rsidR="00B95E39" w:rsidRPr="0020679B" w:rsidRDefault="00B95E39" w:rsidP="00B95E39">
      <w:pPr>
        <w:spacing w:after="120"/>
        <w:ind w:left="720"/>
        <w:jc w:val="both"/>
        <w:rPr>
          <w:rFonts w:ascii="Arial" w:hAnsi="Arial" w:cs="Arial"/>
          <w:sz w:val="22"/>
          <w:szCs w:val="22"/>
        </w:rPr>
      </w:pPr>
      <w:r w:rsidRPr="0020679B">
        <w:rPr>
          <w:rFonts w:ascii="Arial" w:hAnsi="Arial" w:cs="Arial"/>
          <w:sz w:val="22"/>
          <w:szCs w:val="22"/>
        </w:rPr>
        <w:t>A.</w:t>
      </w:r>
      <w:r w:rsidRPr="0020679B">
        <w:rPr>
          <w:rFonts w:ascii="Arial" w:hAnsi="Arial" w:cs="Arial"/>
          <w:sz w:val="22"/>
          <w:szCs w:val="22"/>
        </w:rPr>
        <w:tab/>
        <w:t>All electrical equipment shall meet the requirements of ANSI/NFPA 70, National Electric Code latest addition.</w:t>
      </w:r>
    </w:p>
    <w:p w:rsidR="00B95E39" w:rsidRDefault="00B95E39" w:rsidP="00B95E39">
      <w:pPr>
        <w:autoSpaceDE w:val="0"/>
        <w:autoSpaceDN w:val="0"/>
        <w:adjustRightInd w:val="0"/>
        <w:spacing w:line="276" w:lineRule="auto"/>
        <w:ind w:left="720"/>
        <w:rPr>
          <w:rFonts w:ascii="Arial" w:hAnsi="Arial" w:cs="Arial"/>
          <w:sz w:val="22"/>
          <w:szCs w:val="22"/>
        </w:rPr>
      </w:pPr>
      <w:r w:rsidRPr="0020679B">
        <w:rPr>
          <w:rFonts w:ascii="Arial" w:hAnsi="Arial" w:cs="Arial"/>
          <w:sz w:val="22"/>
          <w:szCs w:val="22"/>
        </w:rPr>
        <w:t>B.</w:t>
      </w:r>
      <w:r w:rsidRPr="0020679B">
        <w:rPr>
          <w:rFonts w:ascii="Arial" w:hAnsi="Arial" w:cs="Arial"/>
          <w:sz w:val="22"/>
          <w:szCs w:val="22"/>
        </w:rPr>
        <w:tab/>
        <w:t>All devices shall be certified for use in hazardous areas</w:t>
      </w:r>
      <w:r>
        <w:rPr>
          <w:rFonts w:ascii="Arial" w:hAnsi="Arial" w:cs="Arial"/>
          <w:sz w:val="22"/>
          <w:szCs w:val="22"/>
        </w:rPr>
        <w:t>, dependent on the output protocol selected.</w:t>
      </w:r>
    </w:p>
    <w:p w:rsidR="00B95E39" w:rsidRDefault="00B95E39" w:rsidP="00B95E39">
      <w:pPr>
        <w:autoSpaceDE w:val="0"/>
        <w:autoSpaceDN w:val="0"/>
        <w:adjustRightInd w:val="0"/>
        <w:spacing w:line="276" w:lineRule="auto"/>
        <w:ind w:left="720"/>
        <w:rPr>
          <w:rFonts w:ascii="Arial" w:eastAsia="E+HSerif-Light" w:hAnsi="Arial" w:cs="Arial"/>
          <w:sz w:val="22"/>
          <w:szCs w:val="22"/>
        </w:rPr>
      </w:pPr>
      <w:r>
        <w:rPr>
          <w:rFonts w:ascii="Arial" w:hAnsi="Arial" w:cs="Arial"/>
          <w:sz w:val="22"/>
          <w:szCs w:val="22"/>
        </w:rPr>
        <w:t>C.</w:t>
      </w:r>
      <w:r>
        <w:rPr>
          <w:rFonts w:ascii="Arial" w:hAnsi="Arial" w:cs="Arial"/>
          <w:sz w:val="22"/>
          <w:szCs w:val="22"/>
        </w:rPr>
        <w:tab/>
        <w:t xml:space="preserve"> At a minimum, the device shall allow installation in a </w:t>
      </w:r>
      <w:r w:rsidRPr="0020679B">
        <w:rPr>
          <w:rFonts w:ascii="Arial" w:eastAsia="E+HSerif-Light" w:hAnsi="Arial" w:cs="Arial"/>
          <w:sz w:val="22"/>
          <w:szCs w:val="22"/>
        </w:rPr>
        <w:t>Class I</w:t>
      </w:r>
      <w:r>
        <w:rPr>
          <w:rFonts w:ascii="Arial" w:eastAsia="E+HSerif-Light" w:hAnsi="Arial" w:cs="Arial"/>
          <w:sz w:val="22"/>
          <w:szCs w:val="22"/>
        </w:rPr>
        <w:t>, Division 2,</w:t>
      </w:r>
      <w:r w:rsidRPr="0020679B">
        <w:rPr>
          <w:rFonts w:ascii="Arial" w:eastAsia="E+HSerif-Light" w:hAnsi="Arial" w:cs="Arial"/>
          <w:sz w:val="22"/>
          <w:szCs w:val="22"/>
        </w:rPr>
        <w:t xml:space="preserve"> </w:t>
      </w:r>
      <w:r>
        <w:rPr>
          <w:rFonts w:ascii="Arial" w:eastAsia="E+HSerif-Light" w:hAnsi="Arial" w:cs="Arial"/>
          <w:sz w:val="22"/>
          <w:szCs w:val="22"/>
        </w:rPr>
        <w:t xml:space="preserve">Group A to </w:t>
      </w:r>
      <w:r w:rsidRPr="0020679B">
        <w:rPr>
          <w:rFonts w:ascii="Arial" w:eastAsia="E+HSerif-Light" w:hAnsi="Arial" w:cs="Arial"/>
          <w:sz w:val="22"/>
          <w:szCs w:val="22"/>
        </w:rPr>
        <w:t>D</w:t>
      </w:r>
      <w:r>
        <w:rPr>
          <w:rFonts w:ascii="Arial" w:eastAsia="E+HSerif-Light" w:hAnsi="Arial" w:cs="Arial"/>
          <w:sz w:val="22"/>
          <w:szCs w:val="22"/>
        </w:rPr>
        <w:t xml:space="preserve"> as a non-incendive design</w:t>
      </w:r>
      <w:r w:rsidR="000E7F55">
        <w:rPr>
          <w:rFonts w:ascii="Arial" w:eastAsia="E+HSerif-Light" w:hAnsi="Arial" w:cs="Arial"/>
          <w:sz w:val="22"/>
          <w:szCs w:val="22"/>
        </w:rPr>
        <w:t>.</w:t>
      </w:r>
    </w:p>
    <w:p w:rsidR="00B95E39" w:rsidRPr="0020679B" w:rsidRDefault="00B95E39" w:rsidP="00B95E39">
      <w:pPr>
        <w:spacing w:after="120" w:line="276" w:lineRule="auto"/>
        <w:ind w:left="720"/>
        <w:jc w:val="both"/>
        <w:rPr>
          <w:rFonts w:ascii="Arial" w:hAnsi="Arial" w:cs="Arial"/>
          <w:sz w:val="22"/>
          <w:szCs w:val="22"/>
        </w:rPr>
      </w:pPr>
      <w:r>
        <w:rPr>
          <w:rFonts w:ascii="Arial" w:hAnsi="Arial" w:cs="Arial"/>
          <w:sz w:val="22"/>
          <w:szCs w:val="22"/>
        </w:rPr>
        <w:t>D</w:t>
      </w:r>
      <w:r w:rsidRPr="0020679B">
        <w:rPr>
          <w:rFonts w:ascii="Arial" w:hAnsi="Arial" w:cs="Arial"/>
          <w:sz w:val="22"/>
          <w:szCs w:val="22"/>
        </w:rPr>
        <w:t>.</w:t>
      </w:r>
      <w:r w:rsidRPr="0020679B">
        <w:rPr>
          <w:rFonts w:ascii="Arial" w:hAnsi="Arial" w:cs="Arial"/>
          <w:sz w:val="22"/>
          <w:szCs w:val="22"/>
        </w:rPr>
        <w:tab/>
        <w:t xml:space="preserve">All devices shall be suitable for use as non-incendive devices when used with appropriate non-incendive associated equipment.  </w:t>
      </w:r>
    </w:p>
    <w:p w:rsidR="00B95E39" w:rsidRPr="0020679B" w:rsidRDefault="00B95E39" w:rsidP="00B95E39">
      <w:pPr>
        <w:spacing w:after="120"/>
        <w:ind w:left="720"/>
        <w:jc w:val="both"/>
        <w:rPr>
          <w:rFonts w:ascii="Arial" w:hAnsi="Arial" w:cs="Arial"/>
          <w:sz w:val="22"/>
          <w:szCs w:val="22"/>
        </w:rPr>
      </w:pPr>
      <w:r>
        <w:rPr>
          <w:rFonts w:ascii="Arial" w:hAnsi="Arial" w:cs="Arial"/>
          <w:sz w:val="22"/>
          <w:szCs w:val="22"/>
        </w:rPr>
        <w:t>E</w:t>
      </w:r>
      <w:r w:rsidRPr="0020679B">
        <w:rPr>
          <w:rFonts w:ascii="Arial" w:hAnsi="Arial" w:cs="Arial"/>
          <w:sz w:val="22"/>
          <w:szCs w:val="22"/>
        </w:rPr>
        <w:t>.</w:t>
      </w:r>
      <w:r w:rsidRPr="0020679B">
        <w:rPr>
          <w:rFonts w:ascii="Arial" w:hAnsi="Arial" w:cs="Arial"/>
          <w:sz w:val="22"/>
          <w:szCs w:val="22"/>
        </w:rPr>
        <w:tab/>
        <w:t>Electrical equipment housing shall conform to NEMA 4X classification.</w:t>
      </w:r>
    </w:p>
    <w:p w:rsidR="00D73E49" w:rsidRPr="00B95E39" w:rsidRDefault="00B95E39" w:rsidP="00B95E39">
      <w:pPr>
        <w:spacing w:after="120"/>
        <w:ind w:left="720"/>
        <w:jc w:val="both"/>
        <w:rPr>
          <w:rFonts w:ascii="Arial" w:hAnsi="Arial" w:cs="Arial"/>
          <w:sz w:val="22"/>
          <w:szCs w:val="22"/>
        </w:rPr>
      </w:pPr>
      <w:r>
        <w:rPr>
          <w:rFonts w:ascii="Arial" w:hAnsi="Arial" w:cs="Arial"/>
          <w:sz w:val="22"/>
          <w:szCs w:val="22"/>
        </w:rPr>
        <w:t>F</w:t>
      </w:r>
      <w:r w:rsidRPr="0020679B">
        <w:rPr>
          <w:rFonts w:ascii="Arial" w:hAnsi="Arial" w:cs="Arial"/>
          <w:sz w:val="22"/>
          <w:szCs w:val="22"/>
        </w:rPr>
        <w:t>.</w:t>
      </w:r>
      <w:r w:rsidRPr="0020679B">
        <w:rPr>
          <w:rFonts w:ascii="Arial" w:hAnsi="Arial" w:cs="Arial"/>
          <w:sz w:val="22"/>
          <w:szCs w:val="22"/>
        </w:rPr>
        <w:tab/>
        <w:t xml:space="preserve">Non-intrinsically safe electrical equipment shall be approved by a Nationally Recognized Testing Laboratory (NRTL) such as </w:t>
      </w:r>
      <w:r w:rsidR="00543A44">
        <w:rPr>
          <w:rFonts w:ascii="Arial" w:hAnsi="Arial" w:cs="Arial"/>
          <w:sz w:val="22"/>
          <w:szCs w:val="22"/>
        </w:rPr>
        <w:t>c</w:t>
      </w:r>
      <w:r w:rsidRPr="0020679B">
        <w:rPr>
          <w:rFonts w:ascii="Arial" w:hAnsi="Arial" w:cs="Arial"/>
          <w:sz w:val="22"/>
          <w:szCs w:val="22"/>
        </w:rPr>
        <w:t>CSA</w:t>
      </w:r>
      <w:r w:rsidR="00543A44">
        <w:rPr>
          <w:rFonts w:ascii="Arial" w:hAnsi="Arial" w:cs="Arial"/>
          <w:sz w:val="22"/>
          <w:szCs w:val="22"/>
        </w:rPr>
        <w:t>us</w:t>
      </w:r>
      <w:r w:rsidRPr="0020679B">
        <w:rPr>
          <w:rFonts w:ascii="Arial" w:hAnsi="Arial" w:cs="Arial"/>
          <w:sz w:val="22"/>
          <w:szCs w:val="22"/>
        </w:rPr>
        <w:t xml:space="preserve">, </w:t>
      </w:r>
      <w:r>
        <w:rPr>
          <w:rFonts w:ascii="Arial" w:hAnsi="Arial" w:cs="Arial"/>
          <w:sz w:val="22"/>
          <w:szCs w:val="22"/>
        </w:rPr>
        <w:t>FM, or UL</w:t>
      </w:r>
      <w:r w:rsidRPr="0020679B">
        <w:rPr>
          <w:rFonts w:ascii="Arial" w:hAnsi="Arial" w:cs="Arial"/>
          <w:sz w:val="22"/>
          <w:szCs w:val="22"/>
        </w:rPr>
        <w:t xml:space="preserve"> for the specified</w:t>
      </w:r>
      <w:r>
        <w:rPr>
          <w:rFonts w:ascii="Arial" w:hAnsi="Arial" w:cs="Arial"/>
          <w:sz w:val="22"/>
          <w:szCs w:val="22"/>
        </w:rPr>
        <w:t xml:space="preserve"> electrical area classification.</w:t>
      </w:r>
    </w:p>
    <w:p w:rsidR="00834A4E" w:rsidRPr="00B95E39" w:rsidRDefault="00834A4E" w:rsidP="00834A4E">
      <w:pPr>
        <w:spacing w:after="120"/>
        <w:ind w:left="720"/>
        <w:jc w:val="both"/>
        <w:rPr>
          <w:rFonts w:ascii="Arial" w:hAnsi="Arial" w:cs="Arial"/>
          <w:sz w:val="22"/>
          <w:szCs w:val="22"/>
        </w:rPr>
      </w:pPr>
      <w:r>
        <w:rPr>
          <w:rFonts w:ascii="Arial" w:hAnsi="Arial" w:cs="Arial"/>
          <w:sz w:val="22"/>
          <w:szCs w:val="22"/>
        </w:rPr>
        <w:t>G.</w:t>
      </w:r>
      <w:r>
        <w:rPr>
          <w:rFonts w:ascii="Arial" w:hAnsi="Arial" w:cs="Arial"/>
          <w:sz w:val="22"/>
          <w:szCs w:val="22"/>
        </w:rPr>
        <w:tab/>
        <w:t>Device failure modes, self-monitoring characteristics and remedy diagnosis shall follow NAMUR standards NE 43 and NE 107.</w:t>
      </w:r>
    </w:p>
    <w:p w:rsidR="00894958" w:rsidRDefault="00894958" w:rsidP="00DB3BAE">
      <w:pPr>
        <w:pStyle w:val="Legal3"/>
        <w:numPr>
          <w:ilvl w:val="0"/>
          <w:numId w:val="0"/>
        </w:numPr>
        <w:spacing w:before="0" w:after="120"/>
        <w:ind w:left="720"/>
        <w:rPr>
          <w:rFonts w:cs="Arial"/>
          <w:szCs w:val="22"/>
        </w:rPr>
      </w:pPr>
      <w:bookmarkStart w:id="1" w:name="_GoBack"/>
      <w:bookmarkEnd w:id="1"/>
    </w:p>
    <w:p w:rsidR="005F4F0F" w:rsidRDefault="00B95E39" w:rsidP="0089561A">
      <w:pPr>
        <w:spacing w:after="120"/>
        <w:rPr>
          <w:rFonts w:ascii="Arial" w:hAnsi="Arial" w:cs="Arial"/>
          <w:b/>
          <w:sz w:val="22"/>
          <w:szCs w:val="22"/>
          <w:u w:val="single"/>
        </w:rPr>
      </w:pPr>
      <w:r>
        <w:rPr>
          <w:rFonts w:ascii="Arial" w:hAnsi="Arial" w:cs="Arial"/>
          <w:b/>
          <w:sz w:val="22"/>
          <w:szCs w:val="22"/>
          <w:u w:val="single"/>
        </w:rPr>
        <w:t xml:space="preserve">PART </w:t>
      </w:r>
      <w:r>
        <w:rPr>
          <w:rFonts w:ascii="Arial" w:hAnsi="Arial" w:cs="Arial"/>
          <w:b/>
          <w:sz w:val="22"/>
          <w:szCs w:val="22"/>
          <w:u w:val="single"/>
        </w:rPr>
        <w:tab/>
        <w:t xml:space="preserve">3 - </w:t>
      </w:r>
      <w:r w:rsidR="004C466B" w:rsidRPr="00316B85">
        <w:rPr>
          <w:rFonts w:ascii="Arial" w:hAnsi="Arial" w:cs="Arial"/>
          <w:b/>
          <w:sz w:val="22"/>
          <w:szCs w:val="22"/>
          <w:u w:val="single"/>
        </w:rPr>
        <w:t>EXECUTION</w:t>
      </w:r>
    </w:p>
    <w:p w:rsidR="00B95E39" w:rsidRPr="00316B85" w:rsidRDefault="00B95E39" w:rsidP="0089561A">
      <w:pPr>
        <w:spacing w:after="120"/>
        <w:rPr>
          <w:rFonts w:ascii="Arial" w:hAnsi="Arial" w:cs="Arial"/>
          <w:b/>
          <w:sz w:val="22"/>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3.01 </w:t>
      </w:r>
      <w:r w:rsidR="00316B85" w:rsidRPr="00316B85">
        <w:rPr>
          <w:rFonts w:cs="Arial"/>
          <w:szCs w:val="22"/>
        </w:rPr>
        <w:t>EXAMINATION</w:t>
      </w:r>
    </w:p>
    <w:p w:rsidR="00316B85" w:rsidRPr="00316B85"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complete set of plans, the process fluids, pressures, and temperatures and furnish instruments that are compatible with installed process condition.</w:t>
      </w:r>
    </w:p>
    <w:p w:rsidR="00894958"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installation location for the instrument and verify that the instrument will work properly when installed.</w:t>
      </w:r>
    </w:p>
    <w:p w:rsidR="00316B85" w:rsidRPr="00316B85" w:rsidRDefault="00316B85"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3.02 </w:t>
      </w:r>
      <w:r w:rsidR="00316B85" w:rsidRPr="00316B85">
        <w:rPr>
          <w:rFonts w:cs="Arial"/>
          <w:szCs w:val="22"/>
        </w:rPr>
        <w:t>INSTALLATION</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As shown on installation details and mechanical Drawings.</w:t>
      </w:r>
    </w:p>
    <w:p w:rsidR="00B95E39" w:rsidRPr="0020679B" w:rsidRDefault="00B95E39" w:rsidP="00B95E39">
      <w:pPr>
        <w:pStyle w:val="Legal3"/>
        <w:numPr>
          <w:ilvl w:val="0"/>
          <w:numId w:val="12"/>
        </w:numPr>
        <w:spacing w:before="0" w:after="120"/>
        <w:ind w:left="1440" w:hanging="720"/>
        <w:jc w:val="both"/>
        <w:rPr>
          <w:rFonts w:cs="Arial"/>
          <w:szCs w:val="22"/>
        </w:rPr>
      </w:pPr>
      <w:r w:rsidRPr="0020679B">
        <w:rPr>
          <w:rFonts w:cs="Arial"/>
          <w:szCs w:val="22"/>
        </w:rPr>
        <w:t>As recommended by the manufacturer’s installation and operation manual.</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Specific attention should be given to the following technical requirements:</w:t>
      </w:r>
    </w:p>
    <w:p w:rsidR="00B95E39" w:rsidRPr="0020679B" w:rsidRDefault="00B95E39" w:rsidP="00B95E39">
      <w:pPr>
        <w:pStyle w:val="Legal4"/>
        <w:numPr>
          <w:ilvl w:val="2"/>
          <w:numId w:val="12"/>
        </w:numPr>
        <w:tabs>
          <w:tab w:val="clear" w:pos="2340"/>
          <w:tab w:val="num" w:pos="2160"/>
        </w:tabs>
        <w:spacing w:after="120"/>
        <w:ind w:left="2160" w:hanging="720"/>
        <w:jc w:val="both"/>
        <w:rPr>
          <w:rFonts w:cs="Arial"/>
          <w:szCs w:val="22"/>
        </w:rPr>
      </w:pPr>
      <w:r w:rsidRPr="0020679B">
        <w:rPr>
          <w:rFonts w:cs="Arial"/>
          <w:szCs w:val="22"/>
        </w:rPr>
        <w:t xml:space="preserve">Verify </w:t>
      </w:r>
      <w:r>
        <w:rPr>
          <w:rFonts w:cs="Arial"/>
          <w:szCs w:val="22"/>
        </w:rPr>
        <w:t>flow meter is not installed at the high point of a piping system or directly upstream of a free pipe outlet in a downward flowing pipe</w:t>
      </w:r>
      <w:r w:rsidRPr="0020679B">
        <w:rPr>
          <w:rFonts w:cs="Arial"/>
          <w:szCs w:val="22"/>
        </w:rPr>
        <w:t>.</w:t>
      </w:r>
    </w:p>
    <w:p w:rsidR="00CB3FBA" w:rsidRPr="00DB3BAE" w:rsidRDefault="00CB3FBA"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lastRenderedPageBreak/>
        <w:t xml:space="preserve">3.03 </w:t>
      </w:r>
      <w:r w:rsidR="00316B85" w:rsidRPr="00316B85">
        <w:rPr>
          <w:rFonts w:cs="Arial"/>
          <w:szCs w:val="22"/>
        </w:rPr>
        <w:t>FIELD QUALITY CONTROL</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Each instrument shall be tested before commissioning and the ENGINEER shall witness the interface capability in the PLC control system and associated registers.</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programming capability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control of totalizer reset functions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be supported with a device profile permitting direct integration in the PLC</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The ENGINEER shall witness all instrument verifications in the field.</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bCs/>
          <w:szCs w:val="22"/>
        </w:rPr>
      </w:pPr>
      <w:r w:rsidRPr="0020679B">
        <w:rPr>
          <w:rFonts w:cs="Arial"/>
          <w:bCs/>
          <w:szCs w:val="22"/>
        </w:rPr>
        <w:t>Manufacturers Field Services are available for start-up and commissioning</w:t>
      </w:r>
      <w:r w:rsidRPr="0020679B">
        <w:rPr>
          <w:rFonts w:cs="Arial"/>
          <w:szCs w:val="22"/>
        </w:rPr>
        <w:t xml:space="preserve"> by a Factory field service representative or a manufacturer’s authorized service provider (ASP) – the warranty against manufacturing defects is three years.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verify installation of all installed flow tubes and transmitters.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notify the ENGINEER in writing of any problems or discrepancies and proposed solutions.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perform field verification at the time of installation for long-term analysis of device linearity, repeatability and electronics health.  A comparative report shall be generated for each meter tested.</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generate a configuration report for each meter.</w:t>
      </w:r>
    </w:p>
    <w:p w:rsidR="00894958" w:rsidRPr="00316B85" w:rsidRDefault="00894958" w:rsidP="00DB3BAE">
      <w:pPr>
        <w:pStyle w:val="Legal4"/>
        <w:numPr>
          <w:ilvl w:val="0"/>
          <w:numId w:val="0"/>
        </w:numPr>
        <w:spacing w:after="120"/>
        <w:ind w:left="1440"/>
        <w:rPr>
          <w:rFonts w:cs="Arial"/>
          <w:b/>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3.04 ADJUSTING</w:t>
      </w:r>
    </w:p>
    <w:p w:rsidR="00B95E39" w:rsidRPr="0020679B" w:rsidRDefault="00B95E39" w:rsidP="00B95E39">
      <w:pPr>
        <w:pStyle w:val="Legal3"/>
        <w:numPr>
          <w:ilvl w:val="0"/>
          <w:numId w:val="15"/>
        </w:numPr>
        <w:tabs>
          <w:tab w:val="clear" w:pos="720"/>
        </w:tabs>
        <w:spacing w:before="0" w:after="120"/>
        <w:ind w:firstLine="0"/>
        <w:jc w:val="both"/>
        <w:rPr>
          <w:rFonts w:cs="Arial"/>
          <w:szCs w:val="22"/>
        </w:rPr>
      </w:pPr>
      <w:r w:rsidRPr="0020679B">
        <w:rPr>
          <w:rFonts w:cs="Arial"/>
          <w:szCs w:val="22"/>
        </w:rPr>
        <w:t>Verify factory setup of all instruments in accordance with the Manufacturer’s instructions.</w:t>
      </w:r>
    </w:p>
    <w:p w:rsidR="00B95E39" w:rsidRPr="0020679B" w:rsidRDefault="00B95E39" w:rsidP="00B95E39">
      <w:pPr>
        <w:pStyle w:val="Legal3"/>
        <w:numPr>
          <w:ilvl w:val="0"/>
          <w:numId w:val="0"/>
        </w:numPr>
        <w:spacing w:before="0" w:after="120"/>
        <w:ind w:left="720"/>
        <w:jc w:val="both"/>
        <w:rPr>
          <w:rFonts w:cs="Arial"/>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3.05 PROTECTION</w:t>
      </w:r>
    </w:p>
    <w:p w:rsidR="00B95E39" w:rsidRPr="0020679B" w:rsidRDefault="00B95E39" w:rsidP="00B95E39">
      <w:pPr>
        <w:pStyle w:val="Legal3"/>
        <w:numPr>
          <w:ilvl w:val="0"/>
          <w:numId w:val="16"/>
        </w:numPr>
        <w:spacing w:before="0" w:after="120"/>
        <w:ind w:firstLine="0"/>
        <w:jc w:val="both"/>
        <w:rPr>
          <w:rFonts w:cs="Arial"/>
          <w:szCs w:val="22"/>
        </w:rPr>
      </w:pPr>
      <w:r w:rsidRPr="0020679B">
        <w:rPr>
          <w:rFonts w:cs="Arial"/>
          <w:szCs w:val="22"/>
        </w:rPr>
        <w:t>All instruments shall be fully protected after installation and before commissioning. Replace any instruments damaged before commissioning:</w:t>
      </w:r>
    </w:p>
    <w:p w:rsidR="00B95E39" w:rsidRPr="0020679B" w:rsidRDefault="00B95E39" w:rsidP="00B95E39">
      <w:pPr>
        <w:pStyle w:val="Legal4"/>
        <w:tabs>
          <w:tab w:val="clear" w:pos="1685"/>
          <w:tab w:val="num" w:pos="2160"/>
        </w:tabs>
        <w:spacing w:after="120"/>
        <w:ind w:left="1440" w:firstLine="0"/>
        <w:jc w:val="both"/>
        <w:rPr>
          <w:rFonts w:cs="Arial"/>
          <w:szCs w:val="22"/>
        </w:rPr>
      </w:pPr>
      <w:r w:rsidRPr="0020679B">
        <w:rPr>
          <w:rFonts w:cs="Arial"/>
          <w:szCs w:val="22"/>
        </w:rPr>
        <w:t>The ENGINEER shall be the sole party responsible for determining the corrective measures</w:t>
      </w:r>
    </w:p>
    <w:p w:rsidR="004C466B" w:rsidRPr="00316B85" w:rsidRDefault="004C466B" w:rsidP="0089561A">
      <w:pPr>
        <w:spacing w:after="120"/>
        <w:rPr>
          <w:rFonts w:ascii="Arial" w:hAnsi="Arial" w:cs="Arial"/>
          <w:b/>
          <w:sz w:val="20"/>
          <w:szCs w:val="20"/>
        </w:rPr>
      </w:pPr>
    </w:p>
    <w:sectPr w:rsidR="004C466B" w:rsidRPr="00316B8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HSerif-Ligh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nsid w:val="070451A2"/>
    <w:multiLevelType w:val="hybridMultilevel"/>
    <w:tmpl w:val="A65C89E0"/>
    <w:lvl w:ilvl="0" w:tplc="D3C24AAC">
      <w:start w:val="1"/>
      <w:numFmt w:val="decimal"/>
      <w:lvlText w:val="%1."/>
      <w:lvlJc w:val="left"/>
      <w:pPr>
        <w:tabs>
          <w:tab w:val="num" w:pos="2160"/>
        </w:tabs>
        <w:ind w:left="2160" w:hanging="360"/>
      </w:pPr>
      <w:rPr>
        <w:rFonts w:ascii="Arial" w:hAnsi="Arial" w:cs="Arial" w:hint="default"/>
        <w:color w:val="auto"/>
        <w:sz w:val="22"/>
        <w:szCs w:val="22"/>
      </w:rPr>
    </w:lvl>
    <w:lvl w:ilvl="1" w:tplc="AE28AC2A">
      <w:start w:val="1"/>
      <w:numFmt w:val="lowerLetter"/>
      <w:lvlText w:val="%2."/>
      <w:lvlJc w:val="left"/>
      <w:pPr>
        <w:tabs>
          <w:tab w:val="num" w:pos="2880"/>
        </w:tabs>
        <w:ind w:left="2880" w:hanging="360"/>
      </w:pPr>
      <w:rPr>
        <w:rFonts w:ascii="Calibri" w:eastAsia="Times New Roman" w:hAnsi="Calibri" w:cs="Arial"/>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
    <w:nsid w:val="092F0F35"/>
    <w:multiLevelType w:val="hybridMultilevel"/>
    <w:tmpl w:val="DC8C916C"/>
    <w:lvl w:ilvl="0" w:tplc="6C742E48">
      <w:start w:val="1"/>
      <w:numFmt w:val="decimal"/>
      <w:lvlText w:val="%1."/>
      <w:lvlJc w:val="left"/>
      <w:pPr>
        <w:tabs>
          <w:tab w:val="num" w:pos="1440"/>
        </w:tabs>
        <w:ind w:left="1440" w:hanging="360"/>
      </w:pPr>
      <w:rPr>
        <w:b w:val="0"/>
        <w:strike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6">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CC1FED"/>
    <w:multiLevelType w:val="hybridMultilevel"/>
    <w:tmpl w:val="FEA4604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51D1C94"/>
    <w:multiLevelType w:val="hybridMultilevel"/>
    <w:tmpl w:val="9EEA282E"/>
    <w:lvl w:ilvl="0" w:tplc="04090015">
      <w:start w:val="1"/>
      <w:numFmt w:val="upperLetter"/>
      <w:lvlText w:val="%1."/>
      <w:lvlJc w:val="left"/>
      <w:pPr>
        <w:tabs>
          <w:tab w:val="num" w:pos="720"/>
        </w:tabs>
        <w:ind w:left="720" w:hanging="360"/>
      </w:pPr>
      <w:rPr>
        <w:rFonts w:hint="default"/>
      </w:rPr>
    </w:lvl>
    <w:lvl w:ilvl="1" w:tplc="D9006E08">
      <w:start w:val="11"/>
      <w:numFmt w:val="upperLetter"/>
      <w:lvlText w:val="%2."/>
      <w:lvlJc w:val="left"/>
      <w:pPr>
        <w:tabs>
          <w:tab w:val="num" w:pos="1800"/>
        </w:tabs>
        <w:ind w:left="1800" w:hanging="72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2">
    <w:nsid w:val="5E040E30"/>
    <w:multiLevelType w:val="hybridMultilevel"/>
    <w:tmpl w:val="71C2845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D2B4B4B"/>
    <w:multiLevelType w:val="hybridMultilevel"/>
    <w:tmpl w:val="BDCCC1D2"/>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9"/>
  </w:num>
  <w:num w:numId="3">
    <w:abstractNumId w:val="6"/>
  </w:num>
  <w:num w:numId="4">
    <w:abstractNumId w:val="0"/>
  </w:num>
  <w:num w:numId="5">
    <w:abstractNumId w:val="4"/>
  </w:num>
  <w:num w:numId="6">
    <w:abstractNumId w:val="8"/>
  </w:num>
  <w:num w:numId="7">
    <w:abstractNumId w:val="10"/>
  </w:num>
  <w:num w:numId="8">
    <w:abstractNumId w:val="11"/>
  </w:num>
  <w:num w:numId="9">
    <w:abstractNumId w:val="2"/>
  </w:num>
  <w:num w:numId="10">
    <w:abstractNumId w:val="3"/>
  </w:num>
  <w:num w:numId="11">
    <w:abstractNumId w:val="16"/>
  </w:num>
  <w:num w:numId="12">
    <w:abstractNumId w:val="13"/>
  </w:num>
  <w:num w:numId="13">
    <w:abstractNumId w:val="15"/>
  </w:num>
  <w:num w:numId="14">
    <w:abstractNumId w:val="5"/>
  </w:num>
  <w:num w:numId="15">
    <w:abstractNumId w:val="7"/>
  </w:num>
  <w:num w:numId="16">
    <w:abstractNumId w:val="17"/>
  </w:num>
  <w:num w:numId="17">
    <w:abstractNumId w:val="12"/>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51BDE"/>
    <w:rsid w:val="00072928"/>
    <w:rsid w:val="00077C3C"/>
    <w:rsid w:val="000848C5"/>
    <w:rsid w:val="000A2AC8"/>
    <w:rsid w:val="000E7F55"/>
    <w:rsid w:val="00102E83"/>
    <w:rsid w:val="00132F03"/>
    <w:rsid w:val="00146CE2"/>
    <w:rsid w:val="00147133"/>
    <w:rsid w:val="00186B8E"/>
    <w:rsid w:val="0019182E"/>
    <w:rsid w:val="001C1426"/>
    <w:rsid w:val="001F6EAF"/>
    <w:rsid w:val="002176A0"/>
    <w:rsid w:val="00254454"/>
    <w:rsid w:val="002617C1"/>
    <w:rsid w:val="00294117"/>
    <w:rsid w:val="002973F9"/>
    <w:rsid w:val="002D6805"/>
    <w:rsid w:val="002F68F5"/>
    <w:rsid w:val="00302BFC"/>
    <w:rsid w:val="00316B85"/>
    <w:rsid w:val="00325479"/>
    <w:rsid w:val="003260FF"/>
    <w:rsid w:val="00331DEE"/>
    <w:rsid w:val="00342B84"/>
    <w:rsid w:val="00363C94"/>
    <w:rsid w:val="00384003"/>
    <w:rsid w:val="003843C2"/>
    <w:rsid w:val="003B0385"/>
    <w:rsid w:val="003B710F"/>
    <w:rsid w:val="003C25DD"/>
    <w:rsid w:val="00457040"/>
    <w:rsid w:val="00476704"/>
    <w:rsid w:val="00480B7C"/>
    <w:rsid w:val="00492F5F"/>
    <w:rsid w:val="004A344B"/>
    <w:rsid w:val="004A57B0"/>
    <w:rsid w:val="004C466B"/>
    <w:rsid w:val="00507A81"/>
    <w:rsid w:val="005137E3"/>
    <w:rsid w:val="005407E0"/>
    <w:rsid w:val="00543A44"/>
    <w:rsid w:val="0054400E"/>
    <w:rsid w:val="0055235F"/>
    <w:rsid w:val="00587787"/>
    <w:rsid w:val="005B2828"/>
    <w:rsid w:val="005C6C50"/>
    <w:rsid w:val="005E26AA"/>
    <w:rsid w:val="005F4F0F"/>
    <w:rsid w:val="00616FAB"/>
    <w:rsid w:val="006233FD"/>
    <w:rsid w:val="006506F4"/>
    <w:rsid w:val="00651F9F"/>
    <w:rsid w:val="006742BE"/>
    <w:rsid w:val="00686007"/>
    <w:rsid w:val="006922F1"/>
    <w:rsid w:val="006A54B8"/>
    <w:rsid w:val="006B1D8A"/>
    <w:rsid w:val="006B301E"/>
    <w:rsid w:val="006C2A48"/>
    <w:rsid w:val="006D1283"/>
    <w:rsid w:val="00732CA9"/>
    <w:rsid w:val="007350A4"/>
    <w:rsid w:val="00740D52"/>
    <w:rsid w:val="00746250"/>
    <w:rsid w:val="00772E8C"/>
    <w:rsid w:val="007A0B2D"/>
    <w:rsid w:val="007C366E"/>
    <w:rsid w:val="007C6F39"/>
    <w:rsid w:val="007D6706"/>
    <w:rsid w:val="00801F59"/>
    <w:rsid w:val="00834A4E"/>
    <w:rsid w:val="00836085"/>
    <w:rsid w:val="008367C9"/>
    <w:rsid w:val="00837556"/>
    <w:rsid w:val="00852722"/>
    <w:rsid w:val="008906CA"/>
    <w:rsid w:val="00893487"/>
    <w:rsid w:val="00894958"/>
    <w:rsid w:val="0089561A"/>
    <w:rsid w:val="008A676C"/>
    <w:rsid w:val="008C5326"/>
    <w:rsid w:val="008D2949"/>
    <w:rsid w:val="008E2FB3"/>
    <w:rsid w:val="008E7DB4"/>
    <w:rsid w:val="008F0653"/>
    <w:rsid w:val="008F4C47"/>
    <w:rsid w:val="00905318"/>
    <w:rsid w:val="009323A7"/>
    <w:rsid w:val="00956295"/>
    <w:rsid w:val="00985EE1"/>
    <w:rsid w:val="0099214E"/>
    <w:rsid w:val="009A7447"/>
    <w:rsid w:val="009B619C"/>
    <w:rsid w:val="009F6988"/>
    <w:rsid w:val="00A1143C"/>
    <w:rsid w:val="00A84A42"/>
    <w:rsid w:val="00A8672A"/>
    <w:rsid w:val="00B130D8"/>
    <w:rsid w:val="00B47517"/>
    <w:rsid w:val="00B56F91"/>
    <w:rsid w:val="00B95E39"/>
    <w:rsid w:val="00C43481"/>
    <w:rsid w:val="00C51AFB"/>
    <w:rsid w:val="00CB3FBA"/>
    <w:rsid w:val="00CB6616"/>
    <w:rsid w:val="00CD1206"/>
    <w:rsid w:val="00D030F1"/>
    <w:rsid w:val="00D329EA"/>
    <w:rsid w:val="00D73E49"/>
    <w:rsid w:val="00DB3BAE"/>
    <w:rsid w:val="00E04E16"/>
    <w:rsid w:val="00E25640"/>
    <w:rsid w:val="00E73FFB"/>
    <w:rsid w:val="00EA69D0"/>
    <w:rsid w:val="00EC1C07"/>
    <w:rsid w:val="00EC265E"/>
    <w:rsid w:val="00EE5D1F"/>
    <w:rsid w:val="00F430E1"/>
    <w:rsid w:val="00F436B1"/>
    <w:rsid w:val="00F81F93"/>
    <w:rsid w:val="00FA1A05"/>
    <w:rsid w:val="00FD5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3AB52-235B-4A1C-8481-A4C199B6E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1862</Words>
  <Characters>10617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12455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Nate Hedrick</cp:lastModifiedBy>
  <cp:revision>7</cp:revision>
  <cp:lastPrinted>2009-05-13T20:25:00Z</cp:lastPrinted>
  <dcterms:created xsi:type="dcterms:W3CDTF">2016-11-30T16:14:00Z</dcterms:created>
  <dcterms:modified xsi:type="dcterms:W3CDTF">2016-12-28T19:19:00Z</dcterms:modified>
</cp:coreProperties>
</file>